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AFA" w:rsidRDefault="00B8270D" w:rsidP="003C5AFA">
      <w:pPr>
        <w:shd w:val="clear" w:color="auto" w:fill="FFFFFF"/>
        <w:spacing w:after="0" w:line="300" w:lineRule="atLeast"/>
        <w:rPr>
          <w:rFonts w:ascii="Arial" w:eastAsia="Times New Roman" w:hAnsi="Arial" w:cs="Arial"/>
          <w:color w:val="333333"/>
          <w:sz w:val="20"/>
          <w:szCs w:val="20"/>
          <w:lang w:val="en-US" w:eastAsia="es-ES"/>
        </w:rPr>
      </w:pPr>
      <w:r>
        <w:rPr>
          <w:rFonts w:ascii="Arial" w:eastAsia="Times New Roman" w:hAnsi="Arial" w:cs="Arial"/>
          <w:color w:val="333333"/>
          <w:sz w:val="20"/>
          <w:szCs w:val="20"/>
          <w:lang w:val="en-US" w:eastAsia="es-ES"/>
        </w:rPr>
        <w:t>MODAL VERBS</w:t>
      </w:r>
    </w:p>
    <w:p w:rsidR="00B8270D" w:rsidRDefault="00B8270D" w:rsidP="003C5AFA">
      <w:pPr>
        <w:shd w:val="clear" w:color="auto" w:fill="FFFFFF"/>
        <w:spacing w:after="0" w:line="300" w:lineRule="atLeast"/>
        <w:rPr>
          <w:rFonts w:ascii="Arial" w:eastAsia="Times New Roman" w:hAnsi="Arial" w:cs="Arial"/>
          <w:color w:val="333333"/>
          <w:sz w:val="20"/>
          <w:szCs w:val="20"/>
          <w:lang w:val="en-US" w:eastAsia="es-ES"/>
        </w:rPr>
      </w:pPr>
    </w:p>
    <w:p w:rsidR="00B8270D" w:rsidRDefault="00B8270D" w:rsidP="003C5AFA">
      <w:pPr>
        <w:shd w:val="clear" w:color="auto" w:fill="FFFFFF"/>
        <w:spacing w:after="0" w:line="300" w:lineRule="atLeast"/>
        <w:rPr>
          <w:rFonts w:ascii="Arial" w:eastAsia="Times New Roman" w:hAnsi="Arial" w:cs="Arial"/>
          <w:color w:val="333333"/>
          <w:sz w:val="20"/>
          <w:szCs w:val="20"/>
          <w:lang w:val="en-US" w:eastAsia="es-ES"/>
        </w:rPr>
      </w:pPr>
    </w:p>
    <w:p w:rsidR="00B8270D" w:rsidRDefault="00B8270D" w:rsidP="003C5AFA">
      <w:pPr>
        <w:shd w:val="clear" w:color="auto" w:fill="FFFFFF"/>
        <w:spacing w:after="0" w:line="300" w:lineRule="atLeast"/>
        <w:rPr>
          <w:rFonts w:ascii="Arial" w:eastAsia="Times New Roman" w:hAnsi="Arial" w:cs="Arial"/>
          <w:color w:val="333333"/>
          <w:sz w:val="20"/>
          <w:szCs w:val="20"/>
          <w:lang w:val="en-US" w:eastAsia="es-ES"/>
        </w:rPr>
      </w:pPr>
    </w:p>
    <w:p w:rsidR="00B8270D" w:rsidRPr="00B8270D" w:rsidRDefault="00B8270D" w:rsidP="00B8270D">
      <w:pPr>
        <w:shd w:val="clear" w:color="auto" w:fill="FFFFFF"/>
        <w:spacing w:after="0" w:line="300" w:lineRule="atLeast"/>
        <w:rPr>
          <w:rFonts w:ascii="Arial" w:eastAsia="Times New Roman" w:hAnsi="Arial" w:cs="Arial"/>
          <w:color w:val="333333"/>
          <w:sz w:val="20"/>
          <w:szCs w:val="20"/>
          <w:lang w:val="en-US" w:eastAsia="es-ES"/>
        </w:rPr>
      </w:pPr>
      <w:r w:rsidRPr="00B8270D">
        <w:rPr>
          <w:rFonts w:ascii="Arial" w:eastAsia="Times New Roman" w:hAnsi="Arial" w:cs="Arial"/>
          <w:color w:val="333333"/>
          <w:sz w:val="20"/>
          <w:szCs w:val="20"/>
          <w:lang w:val="en-US" w:eastAsia="es-ES"/>
        </w:rPr>
        <w:t>Modal verbs, sometimes called </w:t>
      </w:r>
      <w:r w:rsidRPr="00B8270D">
        <w:rPr>
          <w:rFonts w:ascii="Arial" w:eastAsia="Times New Roman" w:hAnsi="Arial" w:cs="Arial"/>
          <w:i/>
          <w:iCs/>
          <w:color w:val="333333"/>
          <w:sz w:val="20"/>
          <w:szCs w:val="20"/>
          <w:lang w:val="en-US" w:eastAsia="es-ES"/>
        </w:rPr>
        <w:t>modals</w:t>
      </w:r>
      <w:r w:rsidRPr="00B8270D">
        <w:rPr>
          <w:rFonts w:ascii="Arial" w:eastAsia="Times New Roman" w:hAnsi="Arial" w:cs="Arial"/>
          <w:color w:val="333333"/>
          <w:sz w:val="20"/>
          <w:szCs w:val="20"/>
          <w:lang w:val="en-US" w:eastAsia="es-ES"/>
        </w:rPr>
        <w:t>, are auxiliary verbs (helping verbs). They express such things as possibility, probability, permission and obligation.</w:t>
      </w:r>
    </w:p>
    <w:p w:rsidR="00B8270D" w:rsidRPr="00B8270D" w:rsidRDefault="00B8270D" w:rsidP="00B8270D">
      <w:pPr>
        <w:numPr>
          <w:ilvl w:val="0"/>
          <w:numId w:val="1"/>
        </w:numPr>
        <w:shd w:val="clear" w:color="auto" w:fill="FFFFFF"/>
        <w:spacing w:before="100" w:beforeAutospacing="1" w:after="100" w:afterAutospacing="1" w:line="300" w:lineRule="atLeast"/>
        <w:rPr>
          <w:rFonts w:ascii="Arial" w:eastAsia="Times New Roman" w:hAnsi="Arial" w:cs="Arial"/>
          <w:color w:val="333333"/>
          <w:sz w:val="20"/>
          <w:szCs w:val="20"/>
          <w:lang w:val="en-US" w:eastAsia="es-ES"/>
        </w:rPr>
      </w:pPr>
      <w:r w:rsidRPr="00B8270D">
        <w:rPr>
          <w:rFonts w:ascii="Arial" w:eastAsia="Times New Roman" w:hAnsi="Arial" w:cs="Arial"/>
          <w:i/>
          <w:iCs/>
          <w:color w:val="333333"/>
          <w:sz w:val="20"/>
          <w:szCs w:val="20"/>
          <w:lang w:val="en-US" w:eastAsia="es-ES"/>
        </w:rPr>
        <w:t>Can</w:t>
      </w:r>
      <w:r w:rsidRPr="00B8270D">
        <w:rPr>
          <w:rFonts w:ascii="Arial" w:eastAsia="Times New Roman" w:hAnsi="Arial" w:cs="Arial"/>
          <w:color w:val="333333"/>
          <w:sz w:val="20"/>
          <w:szCs w:val="20"/>
          <w:lang w:val="en-US" w:eastAsia="es-ES"/>
        </w:rPr>
        <w:t xml:space="preserve">, </w:t>
      </w:r>
      <w:r w:rsidRPr="00B8270D">
        <w:rPr>
          <w:rFonts w:ascii="Arial" w:eastAsia="Times New Roman" w:hAnsi="Arial" w:cs="Arial"/>
          <w:i/>
          <w:iCs/>
          <w:color w:val="333333"/>
          <w:sz w:val="20"/>
          <w:szCs w:val="20"/>
          <w:lang w:val="en-US" w:eastAsia="es-ES"/>
        </w:rPr>
        <w:t>could</w:t>
      </w:r>
      <w:r w:rsidRPr="00B8270D">
        <w:rPr>
          <w:rFonts w:ascii="Arial" w:eastAsia="Times New Roman" w:hAnsi="Arial" w:cs="Arial"/>
          <w:color w:val="333333"/>
          <w:sz w:val="20"/>
          <w:szCs w:val="20"/>
          <w:lang w:val="en-US" w:eastAsia="es-ES"/>
        </w:rPr>
        <w:t xml:space="preserve">, </w:t>
      </w:r>
      <w:r w:rsidRPr="00B8270D">
        <w:rPr>
          <w:rFonts w:ascii="Arial" w:eastAsia="Times New Roman" w:hAnsi="Arial" w:cs="Arial"/>
          <w:i/>
          <w:iCs/>
          <w:color w:val="333333"/>
          <w:sz w:val="20"/>
          <w:szCs w:val="20"/>
          <w:lang w:val="en-US" w:eastAsia="es-ES"/>
        </w:rPr>
        <w:t>might</w:t>
      </w:r>
      <w:r w:rsidRPr="00B8270D">
        <w:rPr>
          <w:rFonts w:ascii="Arial" w:eastAsia="Times New Roman" w:hAnsi="Arial" w:cs="Arial"/>
          <w:color w:val="333333"/>
          <w:sz w:val="20"/>
          <w:szCs w:val="20"/>
          <w:lang w:val="en-US" w:eastAsia="es-ES"/>
        </w:rPr>
        <w:t xml:space="preserve">, </w:t>
      </w:r>
      <w:r w:rsidRPr="00B8270D">
        <w:rPr>
          <w:rFonts w:ascii="Arial" w:eastAsia="Times New Roman" w:hAnsi="Arial" w:cs="Arial"/>
          <w:i/>
          <w:iCs/>
          <w:color w:val="333333"/>
          <w:sz w:val="20"/>
          <w:szCs w:val="20"/>
          <w:lang w:val="en-US" w:eastAsia="es-ES"/>
        </w:rPr>
        <w:t>may</w:t>
      </w:r>
      <w:r w:rsidRPr="00B8270D">
        <w:rPr>
          <w:rFonts w:ascii="Arial" w:eastAsia="Times New Roman" w:hAnsi="Arial" w:cs="Arial"/>
          <w:color w:val="333333"/>
          <w:sz w:val="20"/>
          <w:szCs w:val="20"/>
          <w:lang w:val="en-US" w:eastAsia="es-ES"/>
        </w:rPr>
        <w:t xml:space="preserve">, </w:t>
      </w:r>
      <w:r w:rsidRPr="00B8270D">
        <w:rPr>
          <w:rFonts w:ascii="Arial" w:eastAsia="Times New Roman" w:hAnsi="Arial" w:cs="Arial"/>
          <w:i/>
          <w:iCs/>
          <w:color w:val="333333"/>
          <w:sz w:val="20"/>
          <w:szCs w:val="20"/>
          <w:lang w:val="en-US" w:eastAsia="es-ES"/>
        </w:rPr>
        <w:t>must</w:t>
      </w:r>
      <w:r w:rsidRPr="00B8270D">
        <w:rPr>
          <w:rFonts w:ascii="Arial" w:eastAsia="Times New Roman" w:hAnsi="Arial" w:cs="Arial"/>
          <w:color w:val="333333"/>
          <w:sz w:val="20"/>
          <w:szCs w:val="20"/>
          <w:lang w:val="en-US" w:eastAsia="es-ES"/>
        </w:rPr>
        <w:t xml:space="preserve">, </w:t>
      </w:r>
      <w:r w:rsidRPr="00B8270D">
        <w:rPr>
          <w:rFonts w:ascii="Arial" w:eastAsia="Times New Roman" w:hAnsi="Arial" w:cs="Arial"/>
          <w:i/>
          <w:iCs/>
          <w:color w:val="333333"/>
          <w:sz w:val="20"/>
          <w:szCs w:val="20"/>
          <w:lang w:val="en-US" w:eastAsia="es-ES"/>
        </w:rPr>
        <w:t>should</w:t>
      </w:r>
      <w:r w:rsidRPr="00B8270D">
        <w:rPr>
          <w:rFonts w:ascii="Arial" w:eastAsia="Times New Roman" w:hAnsi="Arial" w:cs="Arial"/>
          <w:color w:val="333333"/>
          <w:sz w:val="20"/>
          <w:szCs w:val="20"/>
          <w:lang w:val="en-US" w:eastAsia="es-ES"/>
        </w:rPr>
        <w:t xml:space="preserve">, </w:t>
      </w:r>
      <w:r w:rsidRPr="00B8270D">
        <w:rPr>
          <w:rFonts w:ascii="Arial" w:eastAsia="Times New Roman" w:hAnsi="Arial" w:cs="Arial"/>
          <w:i/>
          <w:iCs/>
          <w:color w:val="333333"/>
          <w:sz w:val="20"/>
          <w:szCs w:val="20"/>
          <w:lang w:val="en-US" w:eastAsia="es-ES"/>
        </w:rPr>
        <w:t>will</w:t>
      </w:r>
      <w:r w:rsidRPr="00B8270D">
        <w:rPr>
          <w:rFonts w:ascii="Arial" w:eastAsia="Times New Roman" w:hAnsi="Arial" w:cs="Arial"/>
          <w:color w:val="333333"/>
          <w:sz w:val="20"/>
          <w:szCs w:val="20"/>
          <w:lang w:val="en-US" w:eastAsia="es-ES"/>
        </w:rPr>
        <w:t xml:space="preserve">, </w:t>
      </w:r>
      <w:r w:rsidRPr="00B8270D">
        <w:rPr>
          <w:rFonts w:ascii="Arial" w:eastAsia="Times New Roman" w:hAnsi="Arial" w:cs="Arial"/>
          <w:i/>
          <w:iCs/>
          <w:color w:val="333333"/>
          <w:sz w:val="20"/>
          <w:szCs w:val="20"/>
          <w:lang w:val="en-US" w:eastAsia="es-ES"/>
        </w:rPr>
        <w:t xml:space="preserve">would </w:t>
      </w:r>
      <w:r w:rsidRPr="00B8270D">
        <w:rPr>
          <w:rFonts w:ascii="Arial" w:eastAsia="Times New Roman" w:hAnsi="Arial" w:cs="Arial"/>
          <w:color w:val="333333"/>
          <w:sz w:val="20"/>
          <w:szCs w:val="20"/>
          <w:lang w:val="en-US" w:eastAsia="es-ES"/>
        </w:rPr>
        <w:t xml:space="preserve">and </w:t>
      </w:r>
      <w:r w:rsidRPr="00B8270D">
        <w:rPr>
          <w:rFonts w:ascii="Arial" w:eastAsia="Times New Roman" w:hAnsi="Arial" w:cs="Arial"/>
          <w:i/>
          <w:iCs/>
          <w:color w:val="333333"/>
          <w:sz w:val="20"/>
          <w:szCs w:val="20"/>
          <w:lang w:val="en-US" w:eastAsia="es-ES"/>
        </w:rPr>
        <w:t xml:space="preserve">shall </w:t>
      </w:r>
      <w:r w:rsidRPr="00B8270D">
        <w:rPr>
          <w:rFonts w:ascii="Arial" w:eastAsia="Times New Roman" w:hAnsi="Arial" w:cs="Arial"/>
          <w:color w:val="333333"/>
          <w:sz w:val="20"/>
          <w:szCs w:val="20"/>
          <w:lang w:val="en-US" w:eastAsia="es-ES"/>
        </w:rPr>
        <w:t>are modal verbs.</w:t>
      </w:r>
    </w:p>
    <w:p w:rsidR="00B8270D" w:rsidRPr="00B8270D" w:rsidRDefault="00B8270D" w:rsidP="00B8270D">
      <w:pPr>
        <w:numPr>
          <w:ilvl w:val="0"/>
          <w:numId w:val="1"/>
        </w:numPr>
        <w:shd w:val="clear" w:color="auto" w:fill="FFFFFF"/>
        <w:spacing w:before="100" w:beforeAutospacing="1" w:after="100" w:afterAutospacing="1" w:line="300" w:lineRule="atLeast"/>
        <w:rPr>
          <w:rFonts w:ascii="Arial" w:eastAsia="Times New Roman" w:hAnsi="Arial" w:cs="Arial"/>
          <w:color w:val="333333"/>
          <w:sz w:val="20"/>
          <w:szCs w:val="20"/>
          <w:lang w:val="en-US" w:eastAsia="es-ES"/>
        </w:rPr>
      </w:pPr>
      <w:r w:rsidRPr="00B8270D">
        <w:rPr>
          <w:rFonts w:ascii="Arial" w:eastAsia="Times New Roman" w:hAnsi="Arial" w:cs="Arial"/>
          <w:color w:val="333333"/>
          <w:sz w:val="20"/>
          <w:szCs w:val="20"/>
          <w:lang w:val="en-US" w:eastAsia="es-ES"/>
        </w:rPr>
        <w:t>We use a modal verb before a second verb.</w:t>
      </w:r>
    </w:p>
    <w:p w:rsidR="00B8270D" w:rsidRPr="00B8270D" w:rsidRDefault="00B8270D" w:rsidP="00B8270D">
      <w:pPr>
        <w:numPr>
          <w:ilvl w:val="0"/>
          <w:numId w:val="1"/>
        </w:numPr>
        <w:shd w:val="clear" w:color="auto" w:fill="FFFFFF"/>
        <w:spacing w:before="100" w:beforeAutospacing="1" w:after="100" w:afterAutospacing="1" w:line="300" w:lineRule="atLeast"/>
        <w:rPr>
          <w:rFonts w:ascii="Arial" w:eastAsia="Times New Roman" w:hAnsi="Arial" w:cs="Arial"/>
          <w:color w:val="333333"/>
          <w:sz w:val="20"/>
          <w:szCs w:val="20"/>
          <w:lang w:val="en-US" w:eastAsia="es-ES"/>
        </w:rPr>
      </w:pPr>
      <w:r w:rsidRPr="00B8270D">
        <w:rPr>
          <w:rFonts w:ascii="Arial" w:eastAsia="Times New Roman" w:hAnsi="Arial" w:cs="Arial"/>
          <w:color w:val="333333"/>
          <w:sz w:val="20"/>
          <w:szCs w:val="20"/>
          <w:lang w:val="en-US" w:eastAsia="es-ES"/>
        </w:rPr>
        <w:t xml:space="preserve">Modal verbs are </w:t>
      </w:r>
      <w:r w:rsidRPr="00B8270D">
        <w:rPr>
          <w:rFonts w:ascii="Arial" w:eastAsia="Times New Roman" w:hAnsi="Arial" w:cs="Arial"/>
          <w:b/>
          <w:bCs/>
          <w:color w:val="333333"/>
          <w:sz w:val="20"/>
          <w:szCs w:val="20"/>
          <w:lang w:val="en-US" w:eastAsia="es-ES"/>
        </w:rPr>
        <w:t>not</w:t>
      </w:r>
      <w:r w:rsidRPr="00B8270D">
        <w:rPr>
          <w:rFonts w:ascii="Arial" w:eastAsia="Times New Roman" w:hAnsi="Arial" w:cs="Arial"/>
          <w:color w:val="333333"/>
          <w:sz w:val="20"/>
          <w:szCs w:val="20"/>
          <w:lang w:val="en-US" w:eastAsia="es-ES"/>
        </w:rPr>
        <w:t xml:space="preserve"> followed by ‘to’.</w:t>
      </w:r>
    </w:p>
    <w:p w:rsidR="00B8270D" w:rsidRPr="00B8270D" w:rsidRDefault="00B8270D" w:rsidP="00B8270D">
      <w:pPr>
        <w:numPr>
          <w:ilvl w:val="0"/>
          <w:numId w:val="1"/>
        </w:numPr>
        <w:shd w:val="clear" w:color="auto" w:fill="FFFFFF"/>
        <w:spacing w:before="100" w:beforeAutospacing="1" w:after="100" w:afterAutospacing="1" w:line="300" w:lineRule="atLeast"/>
        <w:rPr>
          <w:rFonts w:ascii="Arial" w:eastAsia="Times New Roman" w:hAnsi="Arial" w:cs="Arial"/>
          <w:color w:val="333333"/>
          <w:sz w:val="20"/>
          <w:szCs w:val="20"/>
          <w:lang w:val="en-US" w:eastAsia="es-ES"/>
        </w:rPr>
      </w:pPr>
      <w:r w:rsidRPr="00B8270D">
        <w:rPr>
          <w:rFonts w:ascii="Arial" w:eastAsia="Times New Roman" w:hAnsi="Arial" w:cs="Arial"/>
          <w:color w:val="333333"/>
          <w:sz w:val="20"/>
          <w:szCs w:val="20"/>
          <w:lang w:val="en-US" w:eastAsia="es-ES"/>
        </w:rPr>
        <w:t>Modal verbs can have more than one meaning and usage.</w:t>
      </w:r>
    </w:p>
    <w:p w:rsidR="00B8270D" w:rsidRPr="00B8270D" w:rsidRDefault="00B8270D" w:rsidP="00B8270D">
      <w:pPr>
        <w:shd w:val="clear" w:color="auto" w:fill="FFFFFF"/>
        <w:spacing w:before="105" w:after="45" w:line="300" w:lineRule="atLeast"/>
        <w:outlineLvl w:val="2"/>
        <w:rPr>
          <w:rFonts w:ascii="Arial" w:eastAsia="Times New Roman" w:hAnsi="Arial" w:cs="Arial"/>
          <w:b/>
          <w:bCs/>
          <w:color w:val="333333"/>
          <w:sz w:val="24"/>
          <w:szCs w:val="24"/>
          <w:lang w:val="en-US" w:eastAsia="es-ES"/>
        </w:rPr>
      </w:pPr>
      <w:r w:rsidRPr="00B8270D">
        <w:rPr>
          <w:rFonts w:ascii="Arial" w:eastAsia="Times New Roman" w:hAnsi="Arial" w:cs="Arial"/>
          <w:b/>
          <w:bCs/>
          <w:color w:val="333333"/>
          <w:sz w:val="24"/>
          <w:szCs w:val="24"/>
          <w:lang w:val="en-US" w:eastAsia="es-ES"/>
        </w:rPr>
        <w:t>Modal verbs to express ability</w:t>
      </w:r>
    </w:p>
    <w:p w:rsidR="00B8270D" w:rsidRPr="00B8270D" w:rsidRDefault="0021474C" w:rsidP="00B8270D">
      <w:pPr>
        <w:numPr>
          <w:ilvl w:val="0"/>
          <w:numId w:val="2"/>
        </w:numPr>
        <w:shd w:val="clear" w:color="auto" w:fill="FFFFFF"/>
        <w:spacing w:before="100" w:beforeAutospacing="1" w:after="100" w:afterAutospacing="1" w:line="300" w:lineRule="atLeast"/>
        <w:rPr>
          <w:rFonts w:ascii="Arial" w:eastAsia="Times New Roman" w:hAnsi="Arial" w:cs="Arial"/>
          <w:color w:val="333333"/>
          <w:sz w:val="20"/>
          <w:szCs w:val="20"/>
          <w:lang w:val="en-US" w:eastAsia="es-ES"/>
        </w:rPr>
      </w:pPr>
      <w:hyperlink r:id="rId5" w:tooltip="Modal verbs to express ability" w:history="1">
        <w:r w:rsidR="00B8270D" w:rsidRPr="00B8270D">
          <w:rPr>
            <w:rFonts w:ascii="Arial" w:eastAsia="Times New Roman" w:hAnsi="Arial" w:cs="Arial"/>
            <w:color w:val="C35429"/>
            <w:sz w:val="20"/>
            <w:szCs w:val="20"/>
            <w:lang w:val="en-US" w:eastAsia="es-ES"/>
          </w:rPr>
          <w:t>Can, could, was able to – modal verbs to express ability</w:t>
        </w:r>
        <w:r w:rsidR="00B8270D" w:rsidRPr="00B8270D">
          <w:rPr>
            <w:rFonts w:ascii="Arial" w:eastAsia="Times New Roman" w:hAnsi="Arial" w:cs="Arial"/>
            <w:color w:val="C35429"/>
            <w:sz w:val="20"/>
            <w:szCs w:val="20"/>
            <w:lang w:val="en-US" w:eastAsia="es-ES"/>
          </w:rPr>
          <w:br/>
        </w:r>
      </w:hyperlink>
    </w:p>
    <w:p w:rsidR="00B8270D" w:rsidRPr="00B8270D" w:rsidRDefault="00B8270D" w:rsidP="00B8270D">
      <w:pPr>
        <w:shd w:val="clear" w:color="auto" w:fill="FFFFFF"/>
        <w:spacing w:before="105" w:after="45" w:line="300" w:lineRule="atLeast"/>
        <w:outlineLvl w:val="2"/>
        <w:rPr>
          <w:rFonts w:ascii="Arial" w:eastAsia="Times New Roman" w:hAnsi="Arial" w:cs="Arial"/>
          <w:b/>
          <w:bCs/>
          <w:color w:val="333333"/>
          <w:sz w:val="24"/>
          <w:szCs w:val="24"/>
          <w:lang w:val="en-US" w:eastAsia="es-ES"/>
        </w:rPr>
      </w:pPr>
      <w:r w:rsidRPr="00B8270D">
        <w:rPr>
          <w:rFonts w:ascii="Arial" w:eastAsia="Times New Roman" w:hAnsi="Arial" w:cs="Arial"/>
          <w:b/>
          <w:bCs/>
          <w:color w:val="333333"/>
          <w:sz w:val="24"/>
          <w:szCs w:val="24"/>
          <w:lang w:val="en-US" w:eastAsia="es-ES"/>
        </w:rPr>
        <w:t>Modal verbs to express permission</w:t>
      </w:r>
    </w:p>
    <w:p w:rsidR="00B8270D" w:rsidRPr="00B8270D" w:rsidRDefault="0021474C" w:rsidP="00B8270D">
      <w:pPr>
        <w:numPr>
          <w:ilvl w:val="0"/>
          <w:numId w:val="3"/>
        </w:numPr>
        <w:shd w:val="clear" w:color="auto" w:fill="FFFFFF"/>
        <w:spacing w:before="100" w:beforeAutospacing="1" w:after="100" w:afterAutospacing="1" w:line="300" w:lineRule="atLeast"/>
        <w:rPr>
          <w:rFonts w:ascii="Arial" w:eastAsia="Times New Roman" w:hAnsi="Arial" w:cs="Arial"/>
          <w:color w:val="333333"/>
          <w:sz w:val="20"/>
          <w:szCs w:val="20"/>
          <w:lang w:val="en-US" w:eastAsia="es-ES"/>
        </w:rPr>
      </w:pPr>
      <w:hyperlink r:id="rId6" w:tooltip="Modal verbs to express permission" w:history="1">
        <w:r w:rsidR="00B8270D" w:rsidRPr="00B8270D">
          <w:rPr>
            <w:rFonts w:ascii="Arial" w:eastAsia="Times New Roman" w:hAnsi="Arial" w:cs="Arial"/>
            <w:color w:val="C35429"/>
            <w:sz w:val="20"/>
            <w:szCs w:val="20"/>
            <w:lang w:val="en-US" w:eastAsia="es-ES"/>
          </w:rPr>
          <w:t>Can, can’t, could, may: modal verbs for permission</w:t>
        </w:r>
      </w:hyperlink>
    </w:p>
    <w:p w:rsidR="00B8270D" w:rsidRPr="00B8270D" w:rsidRDefault="00B8270D" w:rsidP="00B8270D">
      <w:pPr>
        <w:shd w:val="clear" w:color="auto" w:fill="FFFFFF"/>
        <w:spacing w:before="105" w:after="45" w:line="300" w:lineRule="atLeast"/>
        <w:outlineLvl w:val="2"/>
        <w:rPr>
          <w:rFonts w:ascii="Arial" w:eastAsia="Times New Roman" w:hAnsi="Arial" w:cs="Arial"/>
          <w:b/>
          <w:bCs/>
          <w:color w:val="333333"/>
          <w:sz w:val="24"/>
          <w:szCs w:val="24"/>
          <w:lang w:val="en-US" w:eastAsia="es-ES"/>
        </w:rPr>
      </w:pPr>
      <w:r w:rsidRPr="00B8270D">
        <w:rPr>
          <w:rFonts w:ascii="Arial" w:eastAsia="Times New Roman" w:hAnsi="Arial" w:cs="Arial"/>
          <w:b/>
          <w:bCs/>
          <w:color w:val="333333"/>
          <w:sz w:val="24"/>
          <w:szCs w:val="24"/>
          <w:lang w:val="en-US" w:eastAsia="es-ES"/>
        </w:rPr>
        <w:t>Modal verbs to express probability and certainty (modal verbs of deduction)</w:t>
      </w:r>
    </w:p>
    <w:p w:rsidR="00B8270D" w:rsidRPr="00B8270D" w:rsidRDefault="0021474C" w:rsidP="00B8270D">
      <w:pPr>
        <w:numPr>
          <w:ilvl w:val="0"/>
          <w:numId w:val="4"/>
        </w:numPr>
        <w:shd w:val="clear" w:color="auto" w:fill="FFFFFF"/>
        <w:spacing w:before="100" w:beforeAutospacing="1" w:after="100" w:afterAutospacing="1" w:line="300" w:lineRule="atLeast"/>
        <w:rPr>
          <w:rFonts w:ascii="Arial" w:eastAsia="Times New Roman" w:hAnsi="Arial" w:cs="Arial"/>
          <w:color w:val="333333"/>
          <w:sz w:val="20"/>
          <w:szCs w:val="20"/>
          <w:lang w:val="en-US" w:eastAsia="es-ES"/>
        </w:rPr>
      </w:pPr>
      <w:hyperlink r:id="rId7" w:tooltip="Present probability – must / can’t / may / might / could" w:history="1">
        <w:r w:rsidR="00B8270D" w:rsidRPr="00B8270D">
          <w:rPr>
            <w:rFonts w:ascii="Arial" w:eastAsia="Times New Roman" w:hAnsi="Arial" w:cs="Arial"/>
            <w:color w:val="C35429"/>
            <w:sz w:val="20"/>
            <w:szCs w:val="20"/>
            <w:lang w:val="en-US" w:eastAsia="es-ES"/>
          </w:rPr>
          <w:t>Present tense modal verbs of deduction: must, can’t, may, might, could</w:t>
        </w:r>
      </w:hyperlink>
    </w:p>
    <w:p w:rsidR="00B8270D" w:rsidRPr="00B8270D" w:rsidRDefault="0021474C" w:rsidP="00B8270D">
      <w:pPr>
        <w:numPr>
          <w:ilvl w:val="0"/>
          <w:numId w:val="4"/>
        </w:numPr>
        <w:shd w:val="clear" w:color="auto" w:fill="FFFFFF"/>
        <w:spacing w:before="100" w:beforeAutospacing="1" w:after="100" w:afterAutospacing="1" w:line="300" w:lineRule="atLeast"/>
        <w:rPr>
          <w:rFonts w:ascii="Arial" w:eastAsia="Times New Roman" w:hAnsi="Arial" w:cs="Arial"/>
          <w:color w:val="333333"/>
          <w:sz w:val="20"/>
          <w:szCs w:val="20"/>
          <w:lang w:val="en-US" w:eastAsia="es-ES"/>
        </w:rPr>
      </w:pPr>
      <w:hyperlink r:id="rId8" w:tooltip="Past probability – must have / can’t have / couldn’t have" w:history="1">
        <w:r w:rsidR="00B8270D" w:rsidRPr="00B8270D">
          <w:rPr>
            <w:rFonts w:ascii="Arial" w:eastAsia="Times New Roman" w:hAnsi="Arial" w:cs="Arial"/>
            <w:color w:val="C35429"/>
            <w:sz w:val="20"/>
            <w:szCs w:val="20"/>
            <w:lang w:val="en-US" w:eastAsia="es-ES"/>
          </w:rPr>
          <w:t>Past tense modal verbs of deduction: must have, can’t have, couldn’t have</w:t>
        </w:r>
      </w:hyperlink>
    </w:p>
    <w:p w:rsidR="00B8270D" w:rsidRPr="00B8270D" w:rsidRDefault="00B8270D" w:rsidP="00B8270D">
      <w:pPr>
        <w:shd w:val="clear" w:color="auto" w:fill="FFFFFF"/>
        <w:spacing w:before="105" w:after="45" w:line="300" w:lineRule="atLeast"/>
        <w:outlineLvl w:val="2"/>
        <w:rPr>
          <w:rFonts w:ascii="Arial" w:eastAsia="Times New Roman" w:hAnsi="Arial" w:cs="Arial"/>
          <w:b/>
          <w:bCs/>
          <w:color w:val="333333"/>
          <w:sz w:val="24"/>
          <w:szCs w:val="24"/>
          <w:lang w:val="en-US" w:eastAsia="es-ES"/>
        </w:rPr>
      </w:pPr>
      <w:r w:rsidRPr="00B8270D">
        <w:rPr>
          <w:rFonts w:ascii="Arial" w:eastAsia="Times New Roman" w:hAnsi="Arial" w:cs="Arial"/>
          <w:b/>
          <w:bCs/>
          <w:color w:val="333333"/>
          <w:sz w:val="24"/>
          <w:szCs w:val="24"/>
          <w:lang w:val="en-US" w:eastAsia="es-ES"/>
        </w:rPr>
        <w:t>Modal verbs to express obligation</w:t>
      </w:r>
    </w:p>
    <w:p w:rsidR="00B8270D" w:rsidRPr="00B8270D" w:rsidRDefault="0021474C" w:rsidP="00B8270D">
      <w:pPr>
        <w:numPr>
          <w:ilvl w:val="0"/>
          <w:numId w:val="5"/>
        </w:numPr>
        <w:shd w:val="clear" w:color="auto" w:fill="FFFFFF"/>
        <w:spacing w:before="100" w:beforeAutospacing="1" w:after="100" w:afterAutospacing="1" w:line="300" w:lineRule="atLeast"/>
        <w:rPr>
          <w:rFonts w:ascii="Arial" w:eastAsia="Times New Roman" w:hAnsi="Arial" w:cs="Arial"/>
          <w:color w:val="333333"/>
          <w:sz w:val="20"/>
          <w:szCs w:val="20"/>
          <w:lang w:val="en-US" w:eastAsia="es-ES"/>
        </w:rPr>
      </w:pPr>
      <w:hyperlink r:id="rId9" w:tooltip="Should – to express obligation" w:history="1">
        <w:r w:rsidR="00B8270D" w:rsidRPr="00B8270D">
          <w:rPr>
            <w:rFonts w:ascii="Arial" w:eastAsia="Times New Roman" w:hAnsi="Arial" w:cs="Arial"/>
            <w:color w:val="C35429"/>
            <w:sz w:val="20"/>
            <w:szCs w:val="20"/>
            <w:lang w:val="en-US" w:eastAsia="es-ES"/>
          </w:rPr>
          <w:t>Should – to express weak obligation, advice</w:t>
        </w:r>
      </w:hyperlink>
    </w:p>
    <w:p w:rsidR="00B8270D" w:rsidRPr="00B8270D" w:rsidRDefault="0021474C" w:rsidP="00B8270D">
      <w:pPr>
        <w:numPr>
          <w:ilvl w:val="0"/>
          <w:numId w:val="5"/>
        </w:numPr>
        <w:shd w:val="clear" w:color="auto" w:fill="FFFFFF"/>
        <w:spacing w:before="100" w:beforeAutospacing="1" w:after="100" w:afterAutospacing="1" w:line="300" w:lineRule="atLeast"/>
        <w:rPr>
          <w:rFonts w:ascii="Arial" w:eastAsia="Times New Roman" w:hAnsi="Arial" w:cs="Arial"/>
          <w:color w:val="333333"/>
          <w:sz w:val="20"/>
          <w:szCs w:val="20"/>
          <w:lang w:val="en-US" w:eastAsia="es-ES"/>
        </w:rPr>
      </w:pPr>
      <w:hyperlink r:id="rId10" w:tooltip="Should have – to express unfulfilled past obligation" w:history="1">
        <w:r w:rsidR="00B8270D" w:rsidRPr="00B8270D">
          <w:rPr>
            <w:rFonts w:ascii="Arial" w:eastAsia="Times New Roman" w:hAnsi="Arial" w:cs="Arial"/>
            <w:color w:val="C35429"/>
            <w:sz w:val="20"/>
            <w:szCs w:val="20"/>
            <w:lang w:val="en-US" w:eastAsia="es-ES"/>
          </w:rPr>
          <w:t>Should have – to express unfulfilled obligation in the past</w:t>
        </w:r>
      </w:hyperlink>
    </w:p>
    <w:p w:rsidR="00B8270D" w:rsidRPr="00B8270D" w:rsidRDefault="00B8270D" w:rsidP="00B8270D">
      <w:pPr>
        <w:shd w:val="clear" w:color="auto" w:fill="FFFFFF"/>
        <w:spacing w:before="105" w:after="45" w:line="300" w:lineRule="atLeast"/>
        <w:outlineLvl w:val="2"/>
        <w:rPr>
          <w:rFonts w:ascii="Arial" w:eastAsia="Times New Roman" w:hAnsi="Arial" w:cs="Arial"/>
          <w:b/>
          <w:bCs/>
          <w:color w:val="333333"/>
          <w:sz w:val="24"/>
          <w:szCs w:val="24"/>
          <w:lang w:val="en-US" w:eastAsia="es-ES"/>
        </w:rPr>
      </w:pPr>
      <w:r w:rsidRPr="00B8270D">
        <w:rPr>
          <w:rFonts w:ascii="Arial" w:eastAsia="Times New Roman" w:hAnsi="Arial" w:cs="Arial"/>
          <w:b/>
          <w:bCs/>
          <w:color w:val="333333"/>
          <w:sz w:val="24"/>
          <w:szCs w:val="24"/>
          <w:lang w:val="en-US" w:eastAsia="es-ES"/>
        </w:rPr>
        <w:t>Modal verbs – past tense forms and negatives</w:t>
      </w:r>
    </w:p>
    <w:p w:rsidR="00B8270D" w:rsidRPr="00B8270D" w:rsidRDefault="0021474C" w:rsidP="00B8270D">
      <w:pPr>
        <w:numPr>
          <w:ilvl w:val="0"/>
          <w:numId w:val="6"/>
        </w:numPr>
        <w:shd w:val="clear" w:color="auto" w:fill="FFFFFF"/>
        <w:spacing w:before="100" w:beforeAutospacing="1" w:after="100" w:afterAutospacing="1" w:line="300" w:lineRule="atLeast"/>
        <w:rPr>
          <w:rFonts w:ascii="Arial" w:eastAsia="Times New Roman" w:hAnsi="Arial" w:cs="Arial"/>
          <w:color w:val="333333"/>
          <w:sz w:val="20"/>
          <w:szCs w:val="20"/>
          <w:lang w:val="en-US" w:eastAsia="es-ES"/>
        </w:rPr>
      </w:pPr>
      <w:hyperlink r:id="rId11" w:tooltip="Modal Verbs in the Past" w:history="1">
        <w:r w:rsidR="00B8270D" w:rsidRPr="00B8270D">
          <w:rPr>
            <w:rFonts w:ascii="Arial" w:eastAsia="Times New Roman" w:hAnsi="Arial" w:cs="Arial"/>
            <w:color w:val="C35429"/>
            <w:sz w:val="20"/>
            <w:szCs w:val="20"/>
            <w:lang w:val="en-US" w:eastAsia="es-ES"/>
          </w:rPr>
          <w:t>Modal verbs – past tense forms</w:t>
        </w:r>
      </w:hyperlink>
    </w:p>
    <w:p w:rsidR="00B8270D" w:rsidRPr="00B8270D" w:rsidRDefault="0021474C" w:rsidP="00B8270D">
      <w:pPr>
        <w:numPr>
          <w:ilvl w:val="0"/>
          <w:numId w:val="6"/>
        </w:numPr>
        <w:shd w:val="clear" w:color="auto" w:fill="FFFFFF"/>
        <w:spacing w:before="100" w:beforeAutospacing="1" w:after="100" w:afterAutospacing="1" w:line="300" w:lineRule="atLeast"/>
        <w:rPr>
          <w:rFonts w:ascii="Arial" w:eastAsia="Times New Roman" w:hAnsi="Arial" w:cs="Arial"/>
          <w:color w:val="333333"/>
          <w:sz w:val="20"/>
          <w:szCs w:val="20"/>
          <w:lang w:val="en-US" w:eastAsia="es-ES"/>
        </w:rPr>
      </w:pPr>
      <w:hyperlink r:id="rId12" w:tooltip="Modal Verbs and Their Negatives" w:history="1">
        <w:r w:rsidR="00B8270D" w:rsidRPr="00B8270D">
          <w:rPr>
            <w:rFonts w:ascii="Arial" w:eastAsia="Times New Roman" w:hAnsi="Arial" w:cs="Arial"/>
            <w:color w:val="C35429"/>
            <w:sz w:val="20"/>
            <w:szCs w:val="20"/>
            <w:lang w:val="en-US" w:eastAsia="es-ES"/>
          </w:rPr>
          <w:t>Modal verbs – negative forms</w:t>
        </w:r>
      </w:hyperlink>
    </w:p>
    <w:p w:rsidR="00B8270D" w:rsidRDefault="0021474C" w:rsidP="00B8270D">
      <w:pPr>
        <w:numPr>
          <w:ilvl w:val="0"/>
          <w:numId w:val="6"/>
        </w:numPr>
        <w:shd w:val="clear" w:color="auto" w:fill="FFFFFF"/>
        <w:spacing w:before="100" w:beforeAutospacing="1" w:after="100" w:afterAutospacing="1" w:line="300" w:lineRule="atLeast"/>
        <w:rPr>
          <w:rFonts w:ascii="Arial" w:eastAsia="Times New Roman" w:hAnsi="Arial" w:cs="Arial"/>
          <w:color w:val="333333"/>
          <w:sz w:val="20"/>
          <w:szCs w:val="20"/>
          <w:lang w:val="en-US" w:eastAsia="es-ES"/>
        </w:rPr>
      </w:pPr>
      <w:hyperlink r:id="rId13" w:tooltip="Must vs. have to" w:history="1">
        <w:r w:rsidR="00B8270D" w:rsidRPr="00B8270D">
          <w:rPr>
            <w:rFonts w:ascii="Arial" w:eastAsia="Times New Roman" w:hAnsi="Arial" w:cs="Arial"/>
            <w:color w:val="C35429"/>
            <w:sz w:val="20"/>
            <w:szCs w:val="20"/>
            <w:lang w:val="en-US" w:eastAsia="es-ES"/>
          </w:rPr>
          <w:t>‘Had to’ vs. ‘must have’</w:t>
        </w:r>
      </w:hyperlink>
    </w:p>
    <w:p w:rsidR="00B8270D" w:rsidRPr="00B8270D" w:rsidRDefault="00B8270D" w:rsidP="00B8270D">
      <w:pPr>
        <w:shd w:val="clear" w:color="auto" w:fill="FFFFFF"/>
        <w:spacing w:before="100" w:beforeAutospacing="1" w:after="100" w:afterAutospacing="1" w:line="300" w:lineRule="atLeast"/>
        <w:rPr>
          <w:rFonts w:ascii="Arial" w:eastAsia="Times New Roman" w:hAnsi="Arial" w:cs="Arial"/>
          <w:color w:val="333333"/>
          <w:sz w:val="20"/>
          <w:szCs w:val="20"/>
          <w:lang w:val="en-US" w:eastAsia="es-ES"/>
        </w:rPr>
      </w:pPr>
    </w:p>
    <w:p w:rsidR="00B8270D" w:rsidRDefault="00B8270D" w:rsidP="003C5AFA">
      <w:pPr>
        <w:shd w:val="clear" w:color="auto" w:fill="FFFFFF"/>
        <w:spacing w:after="0" w:line="300" w:lineRule="atLeast"/>
        <w:rPr>
          <w:rFonts w:ascii="Arial" w:eastAsia="Times New Roman" w:hAnsi="Arial" w:cs="Arial"/>
          <w:color w:val="333333"/>
          <w:sz w:val="20"/>
          <w:szCs w:val="20"/>
          <w:lang w:val="en-US" w:eastAsia="es-ES"/>
        </w:rPr>
      </w:pPr>
    </w:p>
    <w:p w:rsidR="00B8270D" w:rsidRDefault="00B8270D" w:rsidP="003C5AFA">
      <w:pPr>
        <w:shd w:val="clear" w:color="auto" w:fill="FFFFFF"/>
        <w:spacing w:after="0" w:line="300" w:lineRule="atLeast"/>
        <w:rPr>
          <w:rFonts w:ascii="Arial" w:eastAsia="Times New Roman" w:hAnsi="Arial" w:cs="Arial"/>
          <w:color w:val="333333"/>
          <w:sz w:val="20"/>
          <w:szCs w:val="20"/>
          <w:lang w:val="en-US" w:eastAsia="es-ES"/>
        </w:rPr>
      </w:pPr>
    </w:p>
    <w:p w:rsidR="00B8270D" w:rsidRDefault="00B8270D" w:rsidP="003C5AFA">
      <w:pPr>
        <w:shd w:val="clear" w:color="auto" w:fill="FFFFFF"/>
        <w:spacing w:after="0" w:line="300" w:lineRule="atLeast"/>
        <w:rPr>
          <w:rFonts w:ascii="Arial" w:eastAsia="Times New Roman" w:hAnsi="Arial" w:cs="Arial"/>
          <w:color w:val="333333"/>
          <w:sz w:val="20"/>
          <w:szCs w:val="20"/>
          <w:lang w:val="en-US" w:eastAsia="es-ES"/>
        </w:rPr>
      </w:pPr>
    </w:p>
    <w:p w:rsidR="00B8270D" w:rsidRDefault="00B8270D" w:rsidP="003C5AFA">
      <w:pPr>
        <w:shd w:val="clear" w:color="auto" w:fill="FFFFFF"/>
        <w:spacing w:after="0" w:line="300" w:lineRule="atLeast"/>
        <w:rPr>
          <w:rFonts w:ascii="Arial" w:eastAsia="Times New Roman" w:hAnsi="Arial" w:cs="Arial"/>
          <w:color w:val="333333"/>
          <w:sz w:val="20"/>
          <w:szCs w:val="20"/>
          <w:lang w:val="en-US" w:eastAsia="es-ES"/>
        </w:rPr>
      </w:pPr>
    </w:p>
    <w:p w:rsidR="00B8270D" w:rsidRDefault="00B8270D" w:rsidP="003C5AFA">
      <w:pPr>
        <w:shd w:val="clear" w:color="auto" w:fill="FFFFFF"/>
        <w:spacing w:after="0" w:line="300" w:lineRule="atLeast"/>
        <w:rPr>
          <w:rFonts w:ascii="Arial" w:eastAsia="Times New Roman" w:hAnsi="Arial" w:cs="Arial"/>
          <w:color w:val="333333"/>
          <w:sz w:val="20"/>
          <w:szCs w:val="20"/>
          <w:lang w:val="en-US" w:eastAsia="es-ES"/>
        </w:rPr>
      </w:pPr>
    </w:p>
    <w:p w:rsidR="00B8270D" w:rsidRDefault="00B8270D" w:rsidP="003C5AFA">
      <w:pPr>
        <w:shd w:val="clear" w:color="auto" w:fill="FFFFFF"/>
        <w:spacing w:after="0" w:line="300" w:lineRule="atLeast"/>
        <w:rPr>
          <w:rFonts w:ascii="Arial" w:eastAsia="Times New Roman" w:hAnsi="Arial" w:cs="Arial"/>
          <w:color w:val="333333"/>
          <w:sz w:val="20"/>
          <w:szCs w:val="20"/>
          <w:lang w:val="en-US" w:eastAsia="es-ES"/>
        </w:rPr>
      </w:pPr>
    </w:p>
    <w:p w:rsidR="00B8270D" w:rsidRDefault="00B8270D" w:rsidP="003C5AFA">
      <w:pPr>
        <w:shd w:val="clear" w:color="auto" w:fill="FFFFFF"/>
        <w:spacing w:after="0" w:line="300" w:lineRule="atLeast"/>
        <w:rPr>
          <w:rFonts w:ascii="Arial" w:eastAsia="Times New Roman" w:hAnsi="Arial" w:cs="Arial"/>
          <w:color w:val="333333"/>
          <w:sz w:val="20"/>
          <w:szCs w:val="20"/>
          <w:lang w:val="en-US" w:eastAsia="es-ES"/>
        </w:rPr>
      </w:pPr>
    </w:p>
    <w:tbl>
      <w:tblPr>
        <w:tblW w:w="8850" w:type="dxa"/>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4425"/>
        <w:gridCol w:w="4425"/>
      </w:tblGrid>
      <w:tr w:rsidR="00A6761E" w:rsidRPr="00A6761E" w:rsidTr="00A6761E">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A6761E" w:rsidRPr="00A6761E" w:rsidRDefault="00A6761E" w:rsidP="00A6761E">
            <w:pPr>
              <w:spacing w:after="0" w:line="300" w:lineRule="atLeast"/>
              <w:rPr>
                <w:rFonts w:ascii="Arial" w:eastAsia="Times New Roman" w:hAnsi="Arial" w:cs="Arial"/>
                <w:color w:val="333333"/>
                <w:sz w:val="20"/>
                <w:szCs w:val="20"/>
                <w:lang w:val="en-US" w:eastAsia="es-ES"/>
              </w:rPr>
            </w:pPr>
            <w:r w:rsidRPr="00A6761E">
              <w:rPr>
                <w:rFonts w:ascii="Arial" w:eastAsia="Times New Roman" w:hAnsi="Arial" w:cs="Arial"/>
                <w:b/>
                <w:bCs/>
                <w:color w:val="333333"/>
                <w:sz w:val="20"/>
                <w:szCs w:val="20"/>
                <w:lang w:val="en-US" w:eastAsia="es-ES"/>
              </w:rPr>
              <w:lastRenderedPageBreak/>
              <w:t>Modal verbs to express ability</w:t>
            </w:r>
            <w:r w:rsidRPr="00A6761E">
              <w:rPr>
                <w:rFonts w:ascii="Arial" w:eastAsia="Times New Roman" w:hAnsi="Arial" w:cs="Arial"/>
                <w:color w:val="333333"/>
                <w:sz w:val="20"/>
                <w:szCs w:val="20"/>
                <w:lang w:val="en-US" w:eastAsia="es-ES"/>
              </w:rPr>
              <w:t xml:space="preserve"> </w:t>
            </w:r>
          </w:p>
        </w:tc>
      </w:tr>
      <w:tr w:rsidR="00A6761E" w:rsidRPr="00A6761E" w:rsidTr="00A6761E">
        <w:trPr>
          <w:trHeight w:val="12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6761E" w:rsidRPr="00A6761E" w:rsidRDefault="00A6761E" w:rsidP="00A6761E">
            <w:pPr>
              <w:spacing w:after="0" w:line="300" w:lineRule="atLeast"/>
              <w:rPr>
                <w:rFonts w:ascii="Arial" w:eastAsia="Times New Roman" w:hAnsi="Arial" w:cs="Arial"/>
                <w:color w:val="333333"/>
                <w:sz w:val="20"/>
                <w:szCs w:val="20"/>
                <w:lang w:eastAsia="es-ES"/>
              </w:rPr>
            </w:pPr>
            <w:r w:rsidRPr="00A6761E">
              <w:rPr>
                <w:rFonts w:ascii="Arial" w:eastAsia="Times New Roman" w:hAnsi="Arial" w:cs="Arial"/>
                <w:b/>
                <w:bCs/>
                <w:color w:val="333333"/>
                <w:sz w:val="20"/>
                <w:szCs w:val="20"/>
                <w:lang w:eastAsia="es-ES"/>
              </w:rPr>
              <w:t>present</w:t>
            </w:r>
            <w:r w:rsidRPr="00A6761E">
              <w:rPr>
                <w:rFonts w:ascii="Arial" w:eastAsia="Times New Roman" w:hAnsi="Arial" w:cs="Arial"/>
                <w:color w:val="333333"/>
                <w:sz w:val="20"/>
                <w:szCs w:val="20"/>
                <w:lang w:eastAsia="es-ES"/>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A6761E" w:rsidRPr="00A6761E" w:rsidRDefault="00A6761E" w:rsidP="00A6761E">
            <w:pPr>
              <w:spacing w:after="0" w:line="300" w:lineRule="atLeast"/>
              <w:rPr>
                <w:rFonts w:ascii="Arial" w:eastAsia="Times New Roman" w:hAnsi="Arial" w:cs="Arial"/>
                <w:color w:val="333333"/>
                <w:sz w:val="20"/>
                <w:szCs w:val="20"/>
                <w:lang w:eastAsia="es-ES"/>
              </w:rPr>
            </w:pPr>
            <w:r w:rsidRPr="00A6761E">
              <w:rPr>
                <w:rFonts w:ascii="Arial" w:eastAsia="Times New Roman" w:hAnsi="Arial" w:cs="Arial"/>
                <w:b/>
                <w:bCs/>
                <w:color w:val="333333"/>
                <w:sz w:val="20"/>
                <w:szCs w:val="20"/>
                <w:lang w:eastAsia="es-ES"/>
              </w:rPr>
              <w:t>past</w:t>
            </w:r>
            <w:r w:rsidRPr="00A6761E">
              <w:rPr>
                <w:rFonts w:ascii="Arial" w:eastAsia="Times New Roman" w:hAnsi="Arial" w:cs="Arial"/>
                <w:color w:val="333333"/>
                <w:sz w:val="20"/>
                <w:szCs w:val="20"/>
                <w:lang w:eastAsia="es-ES"/>
              </w:rPr>
              <w:t xml:space="preserve"> </w:t>
            </w:r>
          </w:p>
        </w:tc>
      </w:tr>
      <w:tr w:rsidR="00A6761E" w:rsidRPr="00A6761E" w:rsidTr="00A6761E">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A6761E" w:rsidRPr="00A6761E" w:rsidRDefault="00A6761E" w:rsidP="00A6761E">
            <w:pPr>
              <w:spacing w:after="0" w:line="300" w:lineRule="atLeast"/>
              <w:rPr>
                <w:rFonts w:ascii="Arial" w:eastAsia="Times New Roman" w:hAnsi="Arial" w:cs="Arial"/>
                <w:color w:val="333333"/>
                <w:sz w:val="20"/>
                <w:szCs w:val="20"/>
                <w:lang w:eastAsia="es-ES"/>
              </w:rPr>
            </w:pPr>
            <w:r w:rsidRPr="00A6761E">
              <w:rPr>
                <w:rFonts w:ascii="Arial" w:eastAsia="Times New Roman" w:hAnsi="Arial" w:cs="Arial"/>
                <w:b/>
                <w:bCs/>
                <w:color w:val="333333"/>
                <w:sz w:val="20"/>
                <w:szCs w:val="20"/>
                <w:lang w:val="en-US" w:eastAsia="es-ES"/>
              </w:rPr>
              <w:t>can</w:t>
            </w:r>
            <w:r w:rsidRPr="00A6761E">
              <w:rPr>
                <w:rFonts w:ascii="Arial" w:eastAsia="Times New Roman" w:hAnsi="Arial" w:cs="Arial"/>
                <w:color w:val="333333"/>
                <w:sz w:val="20"/>
                <w:szCs w:val="20"/>
                <w:lang w:val="en-US" w:eastAsia="es-ES"/>
              </w:rPr>
              <w:br/>
            </w:r>
            <w:r w:rsidRPr="00A6761E">
              <w:rPr>
                <w:rFonts w:ascii="Arial" w:eastAsia="Times New Roman" w:hAnsi="Arial" w:cs="Arial"/>
                <w:color w:val="333333"/>
                <w:sz w:val="20"/>
                <w:szCs w:val="20"/>
                <w:lang w:val="en-US" w:eastAsia="es-ES"/>
              </w:rPr>
              <w:br/>
              <w:t xml:space="preserve">We use </w:t>
            </w:r>
            <w:r w:rsidRPr="00A6761E">
              <w:rPr>
                <w:rFonts w:ascii="Arial" w:eastAsia="Times New Roman" w:hAnsi="Arial" w:cs="Arial"/>
                <w:b/>
                <w:bCs/>
                <w:color w:val="333333"/>
                <w:sz w:val="20"/>
                <w:szCs w:val="20"/>
                <w:lang w:val="en-US" w:eastAsia="es-ES"/>
              </w:rPr>
              <w:t>can</w:t>
            </w:r>
            <w:r w:rsidRPr="00A6761E">
              <w:rPr>
                <w:rFonts w:ascii="Arial" w:eastAsia="Times New Roman" w:hAnsi="Arial" w:cs="Arial"/>
                <w:color w:val="333333"/>
                <w:sz w:val="20"/>
                <w:szCs w:val="20"/>
                <w:lang w:val="en-US" w:eastAsia="es-ES"/>
              </w:rPr>
              <w:t xml:space="preserve"> when we speak about </w:t>
            </w:r>
            <w:r w:rsidRPr="00A6761E">
              <w:rPr>
                <w:rFonts w:ascii="Arial" w:eastAsia="Times New Roman" w:hAnsi="Arial" w:cs="Arial"/>
                <w:b/>
                <w:bCs/>
                <w:color w:val="333333"/>
                <w:sz w:val="20"/>
                <w:szCs w:val="20"/>
                <w:lang w:val="en-US" w:eastAsia="es-ES"/>
              </w:rPr>
              <w:t>general ability</w:t>
            </w:r>
            <w:r w:rsidRPr="00A6761E">
              <w:rPr>
                <w:rFonts w:ascii="Arial" w:eastAsia="Times New Roman" w:hAnsi="Arial" w:cs="Arial"/>
                <w:color w:val="333333"/>
                <w:sz w:val="20"/>
                <w:szCs w:val="20"/>
                <w:lang w:val="en-US" w:eastAsia="es-ES"/>
              </w:rPr>
              <w:t xml:space="preserve"> in the present:</w:t>
            </w:r>
            <w:r w:rsidRPr="00A6761E">
              <w:rPr>
                <w:rFonts w:ascii="Arial" w:eastAsia="Times New Roman" w:hAnsi="Arial" w:cs="Arial"/>
                <w:color w:val="333333"/>
                <w:sz w:val="20"/>
                <w:szCs w:val="20"/>
                <w:lang w:val="en-US" w:eastAsia="es-ES"/>
              </w:rPr>
              <w:br/>
            </w:r>
            <w:r w:rsidRPr="00A6761E">
              <w:rPr>
                <w:rFonts w:ascii="Arial" w:eastAsia="Times New Roman" w:hAnsi="Arial" w:cs="Arial"/>
                <w:color w:val="333333"/>
                <w:sz w:val="20"/>
                <w:szCs w:val="20"/>
                <w:lang w:val="en-US" w:eastAsia="es-ES"/>
              </w:rPr>
              <w:br/>
            </w:r>
            <w:r w:rsidRPr="00A6761E">
              <w:rPr>
                <w:rFonts w:ascii="Arial" w:eastAsia="Times New Roman" w:hAnsi="Arial" w:cs="Arial"/>
                <w:i/>
                <w:iCs/>
                <w:color w:val="333333"/>
                <w:sz w:val="20"/>
                <w:szCs w:val="20"/>
                <w:lang w:val="en-US" w:eastAsia="es-ES"/>
              </w:rPr>
              <w:t xml:space="preserve">Tommy can swim. </w:t>
            </w:r>
            <w:r w:rsidRPr="00A6761E">
              <w:rPr>
                <w:rFonts w:ascii="Arial" w:eastAsia="Times New Roman" w:hAnsi="Arial" w:cs="Arial"/>
                <w:i/>
                <w:iCs/>
                <w:color w:val="333333"/>
                <w:sz w:val="20"/>
                <w:szCs w:val="20"/>
                <w:lang w:val="en-US" w:eastAsia="es-ES"/>
              </w:rPr>
              <w:br/>
            </w:r>
            <w:r w:rsidRPr="00A6761E">
              <w:rPr>
                <w:rFonts w:ascii="Arial" w:eastAsia="Times New Roman" w:hAnsi="Arial" w:cs="Arial"/>
                <w:i/>
                <w:iCs/>
                <w:color w:val="333333"/>
                <w:sz w:val="20"/>
                <w:szCs w:val="20"/>
                <w:lang w:eastAsia="es-ES"/>
              </w:rPr>
              <w:t>I can play the guitar. Can you play?</w:t>
            </w:r>
            <w:r w:rsidRPr="00A6761E">
              <w:rPr>
                <w:rFonts w:ascii="Arial" w:eastAsia="Times New Roman" w:hAnsi="Arial" w:cs="Arial"/>
                <w:color w:val="333333"/>
                <w:sz w:val="20"/>
                <w:szCs w:val="20"/>
                <w:lang w:eastAsia="es-ES"/>
              </w:rPr>
              <w:t xml:space="preserve"> </w:t>
            </w:r>
          </w:p>
        </w:tc>
        <w:tc>
          <w:tcPr>
            <w:tcW w:w="4980" w:type="dxa"/>
            <w:tcBorders>
              <w:top w:val="outset" w:sz="6" w:space="0" w:color="auto"/>
              <w:left w:val="outset" w:sz="6" w:space="0" w:color="auto"/>
              <w:bottom w:val="outset" w:sz="6" w:space="0" w:color="auto"/>
              <w:right w:val="outset" w:sz="6" w:space="0" w:color="auto"/>
            </w:tcBorders>
            <w:vAlign w:val="center"/>
            <w:hideMark/>
          </w:tcPr>
          <w:p w:rsidR="00A6761E" w:rsidRPr="00A6761E" w:rsidRDefault="00A6761E" w:rsidP="00A6761E">
            <w:pPr>
              <w:spacing w:after="0" w:line="300" w:lineRule="atLeast"/>
              <w:rPr>
                <w:rFonts w:ascii="Arial" w:eastAsia="Times New Roman" w:hAnsi="Arial" w:cs="Arial"/>
                <w:color w:val="333333"/>
                <w:sz w:val="20"/>
                <w:szCs w:val="20"/>
                <w:lang w:eastAsia="es-ES"/>
              </w:rPr>
            </w:pPr>
            <w:r w:rsidRPr="00A6761E">
              <w:rPr>
                <w:rFonts w:ascii="Arial" w:eastAsia="Times New Roman" w:hAnsi="Arial" w:cs="Arial"/>
                <w:b/>
                <w:bCs/>
                <w:color w:val="333333"/>
                <w:sz w:val="20"/>
                <w:szCs w:val="20"/>
                <w:lang w:val="en-US" w:eastAsia="es-ES"/>
              </w:rPr>
              <w:t>could</w:t>
            </w:r>
            <w:r w:rsidRPr="00A6761E">
              <w:rPr>
                <w:rFonts w:ascii="Arial" w:eastAsia="Times New Roman" w:hAnsi="Arial" w:cs="Arial"/>
                <w:color w:val="333333"/>
                <w:sz w:val="20"/>
                <w:szCs w:val="20"/>
                <w:lang w:val="en-US" w:eastAsia="es-ES"/>
              </w:rPr>
              <w:br/>
            </w:r>
            <w:r w:rsidRPr="00A6761E">
              <w:rPr>
                <w:rFonts w:ascii="Arial" w:eastAsia="Times New Roman" w:hAnsi="Arial" w:cs="Arial"/>
                <w:color w:val="333333"/>
                <w:sz w:val="20"/>
                <w:szCs w:val="20"/>
                <w:lang w:val="en-US" w:eastAsia="es-ES"/>
              </w:rPr>
              <w:br/>
              <w:t xml:space="preserve">We use </w:t>
            </w:r>
            <w:r w:rsidRPr="00A6761E">
              <w:rPr>
                <w:rFonts w:ascii="Arial" w:eastAsia="Times New Roman" w:hAnsi="Arial" w:cs="Arial"/>
                <w:b/>
                <w:bCs/>
                <w:color w:val="333333"/>
                <w:sz w:val="20"/>
                <w:szCs w:val="20"/>
                <w:lang w:val="en-US" w:eastAsia="es-ES"/>
              </w:rPr>
              <w:t>could</w:t>
            </w:r>
            <w:r w:rsidRPr="00A6761E">
              <w:rPr>
                <w:rFonts w:ascii="Arial" w:eastAsia="Times New Roman" w:hAnsi="Arial" w:cs="Arial"/>
                <w:color w:val="333333"/>
                <w:sz w:val="20"/>
                <w:szCs w:val="20"/>
                <w:lang w:val="en-US" w:eastAsia="es-ES"/>
              </w:rPr>
              <w:t xml:space="preserve"> when we speak about </w:t>
            </w:r>
            <w:r w:rsidRPr="00A6761E">
              <w:rPr>
                <w:rFonts w:ascii="Arial" w:eastAsia="Times New Roman" w:hAnsi="Arial" w:cs="Arial"/>
                <w:b/>
                <w:bCs/>
                <w:color w:val="333333"/>
                <w:sz w:val="20"/>
                <w:szCs w:val="20"/>
                <w:lang w:val="en-US" w:eastAsia="es-ES"/>
              </w:rPr>
              <w:t>general ability</w:t>
            </w:r>
            <w:r w:rsidRPr="00A6761E">
              <w:rPr>
                <w:rFonts w:ascii="Arial" w:eastAsia="Times New Roman" w:hAnsi="Arial" w:cs="Arial"/>
                <w:color w:val="333333"/>
                <w:sz w:val="20"/>
                <w:szCs w:val="20"/>
                <w:lang w:val="en-US" w:eastAsia="es-ES"/>
              </w:rPr>
              <w:t xml:space="preserve"> in the past:</w:t>
            </w:r>
            <w:r w:rsidRPr="00A6761E">
              <w:rPr>
                <w:rFonts w:ascii="Arial" w:eastAsia="Times New Roman" w:hAnsi="Arial" w:cs="Arial"/>
                <w:color w:val="333333"/>
                <w:sz w:val="20"/>
                <w:szCs w:val="20"/>
                <w:lang w:val="en-US" w:eastAsia="es-ES"/>
              </w:rPr>
              <w:br/>
            </w:r>
            <w:r w:rsidRPr="00A6761E">
              <w:rPr>
                <w:rFonts w:ascii="Arial" w:eastAsia="Times New Roman" w:hAnsi="Arial" w:cs="Arial"/>
                <w:color w:val="333333"/>
                <w:sz w:val="20"/>
                <w:szCs w:val="20"/>
                <w:lang w:val="en-US" w:eastAsia="es-ES"/>
              </w:rPr>
              <w:br/>
            </w:r>
            <w:r w:rsidRPr="00A6761E">
              <w:rPr>
                <w:rFonts w:ascii="Arial" w:eastAsia="Times New Roman" w:hAnsi="Arial" w:cs="Arial"/>
                <w:i/>
                <w:iCs/>
                <w:color w:val="333333"/>
                <w:sz w:val="20"/>
                <w:szCs w:val="20"/>
                <w:lang w:val="en-US" w:eastAsia="es-ES"/>
              </w:rPr>
              <w:t>Picasso could paint when he was two.</w:t>
            </w:r>
            <w:r w:rsidRPr="00A6761E">
              <w:rPr>
                <w:rFonts w:ascii="Arial" w:eastAsia="Times New Roman" w:hAnsi="Arial" w:cs="Arial"/>
                <w:i/>
                <w:iCs/>
                <w:color w:val="333333"/>
                <w:sz w:val="20"/>
                <w:szCs w:val="20"/>
                <w:lang w:val="en-US" w:eastAsia="es-ES"/>
              </w:rPr>
              <w:br/>
            </w:r>
            <w:r w:rsidRPr="00A6761E">
              <w:rPr>
                <w:rFonts w:ascii="Arial" w:eastAsia="Times New Roman" w:hAnsi="Arial" w:cs="Arial"/>
                <w:i/>
                <w:iCs/>
                <w:color w:val="333333"/>
                <w:sz w:val="20"/>
                <w:szCs w:val="20"/>
                <w:lang w:eastAsia="es-ES"/>
              </w:rPr>
              <w:t>I could swim before I could walk.</w:t>
            </w:r>
            <w:r w:rsidRPr="00A6761E">
              <w:rPr>
                <w:rFonts w:ascii="Arial" w:eastAsia="Times New Roman" w:hAnsi="Arial" w:cs="Arial"/>
                <w:color w:val="333333"/>
                <w:sz w:val="20"/>
                <w:szCs w:val="20"/>
                <w:lang w:eastAsia="es-ES"/>
              </w:rPr>
              <w:t xml:space="preserve"> </w:t>
            </w:r>
          </w:p>
        </w:tc>
      </w:tr>
      <w:tr w:rsidR="00A6761E" w:rsidRPr="00A6761E" w:rsidTr="00A6761E">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A6761E" w:rsidRPr="00A6761E" w:rsidRDefault="00A6761E" w:rsidP="00A6761E">
            <w:pPr>
              <w:spacing w:after="0" w:line="300" w:lineRule="atLeast"/>
              <w:rPr>
                <w:rFonts w:ascii="Arial" w:eastAsia="Times New Roman" w:hAnsi="Arial" w:cs="Arial"/>
                <w:color w:val="333333"/>
                <w:sz w:val="20"/>
                <w:szCs w:val="20"/>
                <w:lang w:val="en-US" w:eastAsia="es-ES"/>
              </w:rPr>
            </w:pPr>
            <w:r w:rsidRPr="00A6761E">
              <w:rPr>
                <w:rFonts w:ascii="Arial" w:eastAsia="Times New Roman" w:hAnsi="Arial" w:cs="Arial"/>
                <w:color w:val="333333"/>
                <w:sz w:val="20"/>
                <w:szCs w:val="20"/>
                <w:lang w:val="en-US" w:eastAsia="es-ES"/>
              </w:rPr>
              <w:t xml:space="preserve">The negative of </w:t>
            </w:r>
            <w:r w:rsidRPr="00A6761E">
              <w:rPr>
                <w:rFonts w:ascii="Arial" w:eastAsia="Times New Roman" w:hAnsi="Arial" w:cs="Arial"/>
                <w:b/>
                <w:bCs/>
                <w:color w:val="333333"/>
                <w:sz w:val="20"/>
                <w:szCs w:val="20"/>
                <w:lang w:val="en-US" w:eastAsia="es-ES"/>
              </w:rPr>
              <w:t>can</w:t>
            </w:r>
            <w:r w:rsidRPr="00A6761E">
              <w:rPr>
                <w:rFonts w:ascii="Arial" w:eastAsia="Times New Roman" w:hAnsi="Arial" w:cs="Arial"/>
                <w:color w:val="333333"/>
                <w:sz w:val="20"/>
                <w:szCs w:val="20"/>
                <w:lang w:val="en-US" w:eastAsia="es-ES"/>
              </w:rPr>
              <w:t xml:space="preserve"> is </w:t>
            </w:r>
            <w:r w:rsidRPr="00A6761E">
              <w:rPr>
                <w:rFonts w:ascii="Arial" w:eastAsia="Times New Roman" w:hAnsi="Arial" w:cs="Arial"/>
                <w:b/>
                <w:bCs/>
                <w:color w:val="333333"/>
                <w:sz w:val="20"/>
                <w:szCs w:val="20"/>
                <w:lang w:val="en-US" w:eastAsia="es-ES"/>
              </w:rPr>
              <w:t>can't</w:t>
            </w:r>
            <w:r w:rsidRPr="00A6761E">
              <w:rPr>
                <w:rFonts w:ascii="Arial" w:eastAsia="Times New Roman" w:hAnsi="Arial" w:cs="Arial"/>
                <w:color w:val="333333"/>
                <w:sz w:val="20"/>
                <w:szCs w:val="20"/>
                <w:lang w:val="en-US" w:eastAsia="es-ES"/>
              </w:rPr>
              <w:t xml:space="preserve"> (cannot): </w:t>
            </w:r>
            <w:r w:rsidRPr="00A6761E">
              <w:rPr>
                <w:rFonts w:ascii="Arial" w:eastAsia="Times New Roman" w:hAnsi="Arial" w:cs="Arial"/>
                <w:color w:val="333333"/>
                <w:sz w:val="20"/>
                <w:szCs w:val="20"/>
                <w:lang w:val="en-US" w:eastAsia="es-ES"/>
              </w:rPr>
              <w:br/>
            </w:r>
            <w:r w:rsidRPr="00A6761E">
              <w:rPr>
                <w:rFonts w:ascii="Arial" w:eastAsia="Times New Roman" w:hAnsi="Arial" w:cs="Arial"/>
                <w:color w:val="333333"/>
                <w:sz w:val="20"/>
                <w:szCs w:val="20"/>
                <w:lang w:val="en-US" w:eastAsia="es-ES"/>
              </w:rPr>
              <w:br/>
            </w:r>
            <w:r w:rsidRPr="00A6761E">
              <w:rPr>
                <w:rFonts w:ascii="Arial" w:eastAsia="Times New Roman" w:hAnsi="Arial" w:cs="Arial"/>
                <w:i/>
                <w:iCs/>
                <w:color w:val="333333"/>
                <w:sz w:val="20"/>
                <w:szCs w:val="20"/>
                <w:lang w:val="en-US" w:eastAsia="es-ES"/>
              </w:rPr>
              <w:t xml:space="preserve">I </w:t>
            </w:r>
            <w:r w:rsidRPr="00A6761E">
              <w:rPr>
                <w:rFonts w:ascii="Arial" w:eastAsia="Times New Roman" w:hAnsi="Arial" w:cs="Arial"/>
                <w:b/>
                <w:bCs/>
                <w:i/>
                <w:iCs/>
                <w:color w:val="333333"/>
                <w:sz w:val="20"/>
                <w:szCs w:val="20"/>
                <w:lang w:val="en-US" w:eastAsia="es-ES"/>
              </w:rPr>
              <w:t>can't</w:t>
            </w:r>
            <w:r w:rsidRPr="00A6761E">
              <w:rPr>
                <w:rFonts w:ascii="Arial" w:eastAsia="Times New Roman" w:hAnsi="Arial" w:cs="Arial"/>
                <w:i/>
                <w:iCs/>
                <w:color w:val="333333"/>
                <w:sz w:val="20"/>
                <w:szCs w:val="20"/>
                <w:lang w:val="en-US" w:eastAsia="es-ES"/>
              </w:rPr>
              <w:t xml:space="preserve"> ski and I can't skate.</w:t>
            </w:r>
            <w:r w:rsidRPr="00A6761E">
              <w:rPr>
                <w:rFonts w:ascii="Arial" w:eastAsia="Times New Roman" w:hAnsi="Arial" w:cs="Arial"/>
                <w:color w:val="333333"/>
                <w:sz w:val="20"/>
                <w:szCs w:val="20"/>
                <w:lang w:val="en-US" w:eastAsia="es-ES"/>
              </w:rPr>
              <w:t xml:space="preserve"> </w:t>
            </w:r>
          </w:p>
        </w:tc>
        <w:tc>
          <w:tcPr>
            <w:tcW w:w="4980" w:type="dxa"/>
            <w:tcBorders>
              <w:top w:val="outset" w:sz="6" w:space="0" w:color="auto"/>
              <w:left w:val="outset" w:sz="6" w:space="0" w:color="auto"/>
              <w:bottom w:val="outset" w:sz="6" w:space="0" w:color="auto"/>
              <w:right w:val="outset" w:sz="6" w:space="0" w:color="auto"/>
            </w:tcBorders>
            <w:vAlign w:val="center"/>
            <w:hideMark/>
          </w:tcPr>
          <w:p w:rsidR="00A6761E" w:rsidRPr="00A6761E" w:rsidRDefault="00A6761E" w:rsidP="00A6761E">
            <w:pPr>
              <w:spacing w:after="0" w:line="300" w:lineRule="atLeast"/>
              <w:rPr>
                <w:rFonts w:ascii="Arial" w:eastAsia="Times New Roman" w:hAnsi="Arial" w:cs="Arial"/>
                <w:color w:val="333333"/>
                <w:sz w:val="20"/>
                <w:szCs w:val="20"/>
                <w:lang w:val="en-US" w:eastAsia="es-ES"/>
              </w:rPr>
            </w:pPr>
            <w:r w:rsidRPr="00A6761E">
              <w:rPr>
                <w:rFonts w:ascii="Arial" w:eastAsia="Times New Roman" w:hAnsi="Arial" w:cs="Arial"/>
                <w:color w:val="333333"/>
                <w:sz w:val="20"/>
                <w:szCs w:val="20"/>
                <w:lang w:val="en-US" w:eastAsia="es-ES"/>
              </w:rPr>
              <w:t xml:space="preserve">The negative of </w:t>
            </w:r>
            <w:r w:rsidRPr="00A6761E">
              <w:rPr>
                <w:rFonts w:ascii="Arial" w:eastAsia="Times New Roman" w:hAnsi="Arial" w:cs="Arial"/>
                <w:b/>
                <w:bCs/>
                <w:color w:val="333333"/>
                <w:sz w:val="20"/>
                <w:szCs w:val="20"/>
                <w:lang w:val="en-US" w:eastAsia="es-ES"/>
              </w:rPr>
              <w:t>could</w:t>
            </w:r>
            <w:r w:rsidRPr="00A6761E">
              <w:rPr>
                <w:rFonts w:ascii="Arial" w:eastAsia="Times New Roman" w:hAnsi="Arial" w:cs="Arial"/>
                <w:color w:val="333333"/>
                <w:sz w:val="20"/>
                <w:szCs w:val="20"/>
                <w:lang w:val="en-US" w:eastAsia="es-ES"/>
              </w:rPr>
              <w:t xml:space="preserve"> is </w:t>
            </w:r>
            <w:r w:rsidRPr="00A6761E">
              <w:rPr>
                <w:rFonts w:ascii="Arial" w:eastAsia="Times New Roman" w:hAnsi="Arial" w:cs="Arial"/>
                <w:b/>
                <w:bCs/>
                <w:color w:val="333333"/>
                <w:sz w:val="20"/>
                <w:szCs w:val="20"/>
                <w:lang w:val="en-US" w:eastAsia="es-ES"/>
              </w:rPr>
              <w:t>couldn't</w:t>
            </w:r>
            <w:r w:rsidRPr="00A6761E">
              <w:rPr>
                <w:rFonts w:ascii="Arial" w:eastAsia="Times New Roman" w:hAnsi="Arial" w:cs="Arial"/>
                <w:color w:val="333333"/>
                <w:sz w:val="20"/>
                <w:szCs w:val="20"/>
                <w:lang w:val="en-US" w:eastAsia="es-ES"/>
              </w:rPr>
              <w:t xml:space="preserve"> (could not): </w:t>
            </w:r>
            <w:r w:rsidRPr="00A6761E">
              <w:rPr>
                <w:rFonts w:ascii="Arial" w:eastAsia="Times New Roman" w:hAnsi="Arial" w:cs="Arial"/>
                <w:color w:val="333333"/>
                <w:sz w:val="20"/>
                <w:szCs w:val="20"/>
                <w:lang w:val="en-US" w:eastAsia="es-ES"/>
              </w:rPr>
              <w:br/>
            </w:r>
            <w:r w:rsidRPr="00A6761E">
              <w:rPr>
                <w:rFonts w:ascii="Arial" w:eastAsia="Times New Roman" w:hAnsi="Arial" w:cs="Arial"/>
                <w:color w:val="333333"/>
                <w:sz w:val="20"/>
                <w:szCs w:val="20"/>
                <w:lang w:val="en-US" w:eastAsia="es-ES"/>
              </w:rPr>
              <w:br/>
            </w:r>
            <w:r w:rsidRPr="00A6761E">
              <w:rPr>
                <w:rFonts w:ascii="Arial" w:eastAsia="Times New Roman" w:hAnsi="Arial" w:cs="Arial"/>
                <w:i/>
                <w:iCs/>
                <w:color w:val="333333"/>
                <w:sz w:val="20"/>
                <w:szCs w:val="20"/>
                <w:lang w:val="en-US" w:eastAsia="es-ES"/>
              </w:rPr>
              <w:t xml:space="preserve">I </w:t>
            </w:r>
            <w:r w:rsidRPr="00A6761E">
              <w:rPr>
                <w:rFonts w:ascii="Arial" w:eastAsia="Times New Roman" w:hAnsi="Arial" w:cs="Arial"/>
                <w:b/>
                <w:bCs/>
                <w:i/>
                <w:iCs/>
                <w:color w:val="333333"/>
                <w:sz w:val="20"/>
                <w:szCs w:val="20"/>
                <w:lang w:val="en-US" w:eastAsia="es-ES"/>
              </w:rPr>
              <w:t>couldn't</w:t>
            </w:r>
            <w:r w:rsidRPr="00A6761E">
              <w:rPr>
                <w:rFonts w:ascii="Arial" w:eastAsia="Times New Roman" w:hAnsi="Arial" w:cs="Arial"/>
                <w:i/>
                <w:iCs/>
                <w:color w:val="333333"/>
                <w:sz w:val="20"/>
                <w:szCs w:val="20"/>
                <w:lang w:val="en-US" w:eastAsia="es-ES"/>
              </w:rPr>
              <w:t xml:space="preserve"> swim until I was ten.</w:t>
            </w:r>
            <w:r w:rsidRPr="00A6761E">
              <w:rPr>
                <w:rFonts w:ascii="Arial" w:eastAsia="Times New Roman" w:hAnsi="Arial" w:cs="Arial"/>
                <w:color w:val="333333"/>
                <w:sz w:val="20"/>
                <w:szCs w:val="20"/>
                <w:lang w:val="en-US" w:eastAsia="es-ES"/>
              </w:rPr>
              <w:t xml:space="preserve"> </w:t>
            </w:r>
          </w:p>
        </w:tc>
      </w:tr>
      <w:tr w:rsidR="00A6761E" w:rsidRPr="00A6761E" w:rsidTr="00A6761E">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A6761E" w:rsidRPr="00A6761E" w:rsidRDefault="00A6761E" w:rsidP="00A6761E">
            <w:pPr>
              <w:spacing w:after="240" w:line="300" w:lineRule="atLeast"/>
              <w:rPr>
                <w:rFonts w:ascii="Arial" w:eastAsia="Times New Roman" w:hAnsi="Arial" w:cs="Arial"/>
                <w:color w:val="333333"/>
                <w:sz w:val="20"/>
                <w:szCs w:val="20"/>
                <w:lang w:eastAsia="es-ES"/>
              </w:rPr>
            </w:pPr>
            <w:r w:rsidRPr="00A6761E">
              <w:rPr>
                <w:rFonts w:ascii="Arial" w:eastAsia="Times New Roman" w:hAnsi="Arial" w:cs="Arial"/>
                <w:b/>
                <w:bCs/>
                <w:color w:val="333333"/>
                <w:sz w:val="20"/>
                <w:szCs w:val="20"/>
                <w:lang w:val="en-US" w:eastAsia="es-ES"/>
              </w:rPr>
              <w:t>Specific situations - can</w:t>
            </w:r>
            <w:r w:rsidRPr="00A6761E">
              <w:rPr>
                <w:rFonts w:ascii="Arial" w:eastAsia="Times New Roman" w:hAnsi="Arial" w:cs="Arial"/>
                <w:color w:val="333333"/>
                <w:sz w:val="20"/>
                <w:szCs w:val="20"/>
                <w:lang w:val="en-US" w:eastAsia="es-ES"/>
              </w:rPr>
              <w:br/>
            </w:r>
            <w:r w:rsidRPr="00A6761E">
              <w:rPr>
                <w:rFonts w:ascii="Arial" w:eastAsia="Times New Roman" w:hAnsi="Arial" w:cs="Arial"/>
                <w:color w:val="333333"/>
                <w:sz w:val="20"/>
                <w:szCs w:val="20"/>
                <w:lang w:val="en-US" w:eastAsia="es-ES"/>
              </w:rPr>
              <w:br/>
              <w:t xml:space="preserve">We also use </w:t>
            </w:r>
            <w:r w:rsidRPr="00A6761E">
              <w:rPr>
                <w:rFonts w:ascii="Arial" w:eastAsia="Times New Roman" w:hAnsi="Arial" w:cs="Arial"/>
                <w:b/>
                <w:bCs/>
                <w:color w:val="333333"/>
                <w:sz w:val="20"/>
                <w:szCs w:val="20"/>
                <w:lang w:val="en-US" w:eastAsia="es-ES"/>
              </w:rPr>
              <w:t>can</w:t>
            </w:r>
            <w:r w:rsidRPr="00A6761E">
              <w:rPr>
                <w:rFonts w:ascii="Arial" w:eastAsia="Times New Roman" w:hAnsi="Arial" w:cs="Arial"/>
                <w:color w:val="333333"/>
                <w:sz w:val="20"/>
                <w:szCs w:val="20"/>
                <w:lang w:val="en-US" w:eastAsia="es-ES"/>
              </w:rPr>
              <w:t xml:space="preserve"> to speak about specific situations in the present: </w:t>
            </w:r>
            <w:r w:rsidRPr="00A6761E">
              <w:rPr>
                <w:rFonts w:ascii="Arial" w:eastAsia="Times New Roman" w:hAnsi="Arial" w:cs="Arial"/>
                <w:color w:val="333333"/>
                <w:sz w:val="20"/>
                <w:szCs w:val="20"/>
                <w:lang w:val="en-US" w:eastAsia="es-ES"/>
              </w:rPr>
              <w:br/>
            </w:r>
            <w:r w:rsidRPr="00A6761E">
              <w:rPr>
                <w:rFonts w:ascii="Arial" w:eastAsia="Times New Roman" w:hAnsi="Arial" w:cs="Arial"/>
                <w:color w:val="333333"/>
                <w:sz w:val="20"/>
                <w:szCs w:val="20"/>
                <w:lang w:val="en-US" w:eastAsia="es-ES"/>
              </w:rPr>
              <w:br/>
            </w:r>
            <w:r w:rsidRPr="00A6761E">
              <w:rPr>
                <w:rFonts w:ascii="Arial" w:eastAsia="Times New Roman" w:hAnsi="Arial" w:cs="Arial"/>
                <w:i/>
                <w:iCs/>
                <w:color w:val="333333"/>
                <w:sz w:val="20"/>
                <w:szCs w:val="20"/>
                <w:lang w:val="en-US" w:eastAsia="es-ES"/>
              </w:rPr>
              <w:t>I can hear you but I can't see you.</w:t>
            </w:r>
            <w:r w:rsidRPr="00A6761E">
              <w:rPr>
                <w:rFonts w:ascii="Arial" w:eastAsia="Times New Roman" w:hAnsi="Arial" w:cs="Arial"/>
                <w:i/>
                <w:iCs/>
                <w:color w:val="333333"/>
                <w:sz w:val="20"/>
                <w:szCs w:val="20"/>
                <w:lang w:val="en-US" w:eastAsia="es-ES"/>
              </w:rPr>
              <w:br/>
            </w:r>
            <w:r w:rsidRPr="00A6761E">
              <w:rPr>
                <w:rFonts w:ascii="Arial" w:eastAsia="Times New Roman" w:hAnsi="Arial" w:cs="Arial"/>
                <w:i/>
                <w:iCs/>
                <w:color w:val="333333"/>
                <w:sz w:val="20"/>
                <w:szCs w:val="20"/>
                <w:lang w:eastAsia="es-ES"/>
              </w:rPr>
              <w:t>Can you hear me? - Yes, I can.</w:t>
            </w:r>
            <w:r w:rsidRPr="00A6761E">
              <w:rPr>
                <w:rFonts w:ascii="Arial" w:eastAsia="Times New Roman" w:hAnsi="Arial" w:cs="Arial"/>
                <w:color w:val="333333"/>
                <w:sz w:val="20"/>
                <w:szCs w:val="20"/>
                <w:lang w:eastAsia="es-ES"/>
              </w:rPr>
              <w:br/>
            </w:r>
            <w:r w:rsidRPr="00A6761E">
              <w:rPr>
                <w:rFonts w:ascii="Arial" w:eastAsia="Times New Roman" w:hAnsi="Arial" w:cs="Arial"/>
                <w:color w:val="333333"/>
                <w:sz w:val="20"/>
                <w:szCs w:val="20"/>
                <w:lang w:eastAsia="es-ES"/>
              </w:rPr>
              <w:br/>
            </w:r>
            <w:r w:rsidRPr="00A6761E">
              <w:rPr>
                <w:rFonts w:ascii="Arial" w:eastAsia="Times New Roman" w:hAnsi="Arial" w:cs="Arial"/>
                <w:color w:val="333333"/>
                <w:sz w:val="20"/>
                <w:szCs w:val="20"/>
                <w:lang w:eastAsia="es-ES"/>
              </w:rPr>
              <w:br/>
            </w:r>
            <w:r w:rsidRPr="00A6761E">
              <w:rPr>
                <w:rFonts w:ascii="Arial" w:eastAsia="Times New Roman" w:hAnsi="Arial" w:cs="Arial"/>
                <w:color w:val="333333"/>
                <w:sz w:val="20"/>
                <w:szCs w:val="20"/>
                <w:lang w:eastAsia="es-ES"/>
              </w:rPr>
              <w:br/>
            </w:r>
            <w:r w:rsidRPr="00A6761E">
              <w:rPr>
                <w:rFonts w:ascii="Arial" w:eastAsia="Times New Roman" w:hAnsi="Arial" w:cs="Arial"/>
                <w:color w:val="333333"/>
                <w:sz w:val="20"/>
                <w:szCs w:val="20"/>
                <w:lang w:eastAsia="es-ES"/>
              </w:rPr>
              <w:br/>
            </w:r>
          </w:p>
        </w:tc>
        <w:tc>
          <w:tcPr>
            <w:tcW w:w="4980" w:type="dxa"/>
            <w:tcBorders>
              <w:top w:val="outset" w:sz="6" w:space="0" w:color="auto"/>
              <w:left w:val="outset" w:sz="6" w:space="0" w:color="auto"/>
              <w:bottom w:val="outset" w:sz="6" w:space="0" w:color="auto"/>
              <w:right w:val="outset" w:sz="6" w:space="0" w:color="auto"/>
            </w:tcBorders>
            <w:vAlign w:val="center"/>
            <w:hideMark/>
          </w:tcPr>
          <w:p w:rsidR="00A6761E" w:rsidRPr="00A6761E" w:rsidRDefault="00A6761E" w:rsidP="00A6761E">
            <w:pPr>
              <w:spacing w:after="0" w:line="300" w:lineRule="atLeast"/>
              <w:rPr>
                <w:rFonts w:ascii="Arial" w:eastAsia="Times New Roman" w:hAnsi="Arial" w:cs="Arial"/>
                <w:color w:val="333333"/>
                <w:sz w:val="20"/>
                <w:szCs w:val="20"/>
                <w:lang w:eastAsia="es-ES"/>
              </w:rPr>
            </w:pPr>
            <w:r w:rsidRPr="00A6761E">
              <w:rPr>
                <w:rFonts w:ascii="Arial" w:eastAsia="Times New Roman" w:hAnsi="Arial" w:cs="Arial"/>
                <w:b/>
                <w:bCs/>
                <w:color w:val="333333"/>
                <w:sz w:val="20"/>
                <w:szCs w:val="20"/>
                <w:lang w:val="en-US" w:eastAsia="es-ES"/>
              </w:rPr>
              <w:t>Specific situations - was able to / could</w:t>
            </w:r>
            <w:r w:rsidRPr="00A6761E">
              <w:rPr>
                <w:rFonts w:ascii="Arial" w:eastAsia="Times New Roman" w:hAnsi="Arial" w:cs="Arial"/>
                <w:color w:val="333333"/>
                <w:sz w:val="20"/>
                <w:szCs w:val="20"/>
                <w:lang w:val="en-US" w:eastAsia="es-ES"/>
              </w:rPr>
              <w:br/>
            </w:r>
            <w:r w:rsidRPr="00A6761E">
              <w:rPr>
                <w:rFonts w:ascii="Arial" w:eastAsia="Times New Roman" w:hAnsi="Arial" w:cs="Arial"/>
                <w:color w:val="333333"/>
                <w:sz w:val="20"/>
                <w:szCs w:val="20"/>
                <w:lang w:val="en-US" w:eastAsia="es-ES"/>
              </w:rPr>
              <w:br/>
              <w:t xml:space="preserve">We often use </w:t>
            </w:r>
            <w:r w:rsidRPr="00A6761E">
              <w:rPr>
                <w:rFonts w:ascii="Arial" w:eastAsia="Times New Roman" w:hAnsi="Arial" w:cs="Arial"/>
                <w:b/>
                <w:bCs/>
                <w:color w:val="333333"/>
                <w:sz w:val="20"/>
                <w:szCs w:val="20"/>
                <w:lang w:val="en-US" w:eastAsia="es-ES"/>
              </w:rPr>
              <w:t>was able to</w:t>
            </w:r>
            <w:r w:rsidRPr="00A6761E">
              <w:rPr>
                <w:rFonts w:ascii="Arial" w:eastAsia="Times New Roman" w:hAnsi="Arial" w:cs="Arial"/>
                <w:color w:val="333333"/>
                <w:sz w:val="20"/>
                <w:szCs w:val="20"/>
                <w:lang w:val="en-US" w:eastAsia="es-ES"/>
              </w:rPr>
              <w:t xml:space="preserve"> when speaking about a </w:t>
            </w:r>
            <w:r w:rsidRPr="00A6761E">
              <w:rPr>
                <w:rFonts w:ascii="Arial" w:eastAsia="Times New Roman" w:hAnsi="Arial" w:cs="Arial"/>
                <w:b/>
                <w:bCs/>
                <w:color w:val="333333"/>
                <w:sz w:val="20"/>
                <w:szCs w:val="20"/>
                <w:lang w:val="en-US" w:eastAsia="es-ES"/>
              </w:rPr>
              <w:t>specific situation</w:t>
            </w:r>
            <w:r w:rsidRPr="00A6761E">
              <w:rPr>
                <w:rFonts w:ascii="Arial" w:eastAsia="Times New Roman" w:hAnsi="Arial" w:cs="Arial"/>
                <w:color w:val="333333"/>
                <w:sz w:val="20"/>
                <w:szCs w:val="20"/>
                <w:lang w:val="en-US" w:eastAsia="es-ES"/>
              </w:rPr>
              <w:t xml:space="preserve">: </w:t>
            </w:r>
            <w:r w:rsidRPr="00A6761E">
              <w:rPr>
                <w:rFonts w:ascii="Arial" w:eastAsia="Times New Roman" w:hAnsi="Arial" w:cs="Arial"/>
                <w:color w:val="333333"/>
                <w:sz w:val="20"/>
                <w:szCs w:val="20"/>
                <w:lang w:val="en-US" w:eastAsia="es-ES"/>
              </w:rPr>
              <w:br/>
            </w:r>
            <w:r w:rsidRPr="00A6761E">
              <w:rPr>
                <w:rFonts w:ascii="Arial" w:eastAsia="Times New Roman" w:hAnsi="Arial" w:cs="Arial"/>
                <w:i/>
                <w:iCs/>
                <w:color w:val="333333"/>
                <w:sz w:val="20"/>
                <w:szCs w:val="20"/>
                <w:lang w:val="en-US" w:eastAsia="es-ES"/>
              </w:rPr>
              <w:t>We fixed the car and then we were able to drive home.</w:t>
            </w:r>
            <w:r w:rsidRPr="00A6761E">
              <w:rPr>
                <w:rFonts w:ascii="Arial" w:eastAsia="Times New Roman" w:hAnsi="Arial" w:cs="Arial"/>
                <w:color w:val="333333"/>
                <w:sz w:val="20"/>
                <w:szCs w:val="20"/>
                <w:lang w:val="en-US" w:eastAsia="es-ES"/>
              </w:rPr>
              <w:br/>
            </w:r>
            <w:r w:rsidRPr="00A6761E">
              <w:rPr>
                <w:rFonts w:ascii="Arial" w:eastAsia="Times New Roman" w:hAnsi="Arial" w:cs="Arial"/>
                <w:color w:val="333333"/>
                <w:sz w:val="20"/>
                <w:szCs w:val="20"/>
                <w:lang w:val="en-US" w:eastAsia="es-ES"/>
              </w:rPr>
              <w:br/>
              <w:t xml:space="preserve">However, we prefer </w:t>
            </w:r>
            <w:r w:rsidRPr="00A6761E">
              <w:rPr>
                <w:rFonts w:ascii="Arial" w:eastAsia="Times New Roman" w:hAnsi="Arial" w:cs="Arial"/>
                <w:b/>
                <w:bCs/>
                <w:color w:val="333333"/>
                <w:sz w:val="20"/>
                <w:szCs w:val="20"/>
                <w:lang w:val="en-US" w:eastAsia="es-ES"/>
              </w:rPr>
              <w:t>could</w:t>
            </w:r>
            <w:r w:rsidRPr="00A6761E">
              <w:rPr>
                <w:rFonts w:ascii="Arial" w:eastAsia="Times New Roman" w:hAnsi="Arial" w:cs="Arial"/>
                <w:color w:val="333333"/>
                <w:sz w:val="20"/>
                <w:szCs w:val="20"/>
                <w:lang w:val="en-US" w:eastAsia="es-ES"/>
              </w:rPr>
              <w:t xml:space="preserve"> to speak about a specific situation in the past when we use these verbs: </w:t>
            </w:r>
            <w:r w:rsidRPr="00A6761E">
              <w:rPr>
                <w:rFonts w:ascii="Arial" w:eastAsia="Times New Roman" w:hAnsi="Arial" w:cs="Arial"/>
                <w:b/>
                <w:bCs/>
                <w:color w:val="333333"/>
                <w:sz w:val="20"/>
                <w:szCs w:val="20"/>
                <w:lang w:val="en-US" w:eastAsia="es-ES"/>
              </w:rPr>
              <w:t>see, hear, feel, smell, taste, remember, believe, understand, decide</w:t>
            </w:r>
            <w:r w:rsidRPr="00A6761E">
              <w:rPr>
                <w:rFonts w:ascii="Arial" w:eastAsia="Times New Roman" w:hAnsi="Arial" w:cs="Arial"/>
                <w:color w:val="333333"/>
                <w:sz w:val="20"/>
                <w:szCs w:val="20"/>
                <w:lang w:val="en-US" w:eastAsia="es-ES"/>
              </w:rPr>
              <w:t>.</w:t>
            </w:r>
            <w:r w:rsidRPr="00A6761E">
              <w:rPr>
                <w:rFonts w:ascii="Arial" w:eastAsia="Times New Roman" w:hAnsi="Arial" w:cs="Arial"/>
                <w:color w:val="333333"/>
                <w:sz w:val="20"/>
                <w:szCs w:val="20"/>
                <w:lang w:val="en-US" w:eastAsia="es-ES"/>
              </w:rPr>
              <w:br/>
            </w:r>
            <w:r w:rsidRPr="00A6761E">
              <w:rPr>
                <w:rFonts w:ascii="Arial" w:eastAsia="Times New Roman" w:hAnsi="Arial" w:cs="Arial"/>
                <w:i/>
                <w:iCs/>
                <w:color w:val="333333"/>
                <w:sz w:val="20"/>
                <w:szCs w:val="20"/>
                <w:lang w:eastAsia="es-ES"/>
              </w:rPr>
              <w:t xml:space="preserve">They could smell smoke. </w:t>
            </w:r>
            <w:r w:rsidRPr="00A6761E">
              <w:rPr>
                <w:rFonts w:ascii="Arial" w:eastAsia="Times New Roman" w:hAnsi="Arial" w:cs="Arial"/>
                <w:i/>
                <w:iCs/>
                <w:color w:val="333333"/>
                <w:sz w:val="20"/>
                <w:szCs w:val="20"/>
                <w:lang w:eastAsia="es-ES"/>
              </w:rPr>
              <w:br/>
              <w:t>I could understand him perfectly.</w:t>
            </w:r>
            <w:r w:rsidRPr="00A6761E">
              <w:rPr>
                <w:rFonts w:ascii="Arial" w:eastAsia="Times New Roman" w:hAnsi="Arial" w:cs="Arial"/>
                <w:color w:val="333333"/>
                <w:sz w:val="20"/>
                <w:szCs w:val="20"/>
                <w:lang w:eastAsia="es-ES"/>
              </w:rPr>
              <w:t xml:space="preserve"> </w:t>
            </w:r>
          </w:p>
        </w:tc>
      </w:tr>
      <w:tr w:rsidR="00A6761E" w:rsidRPr="00A6761E" w:rsidTr="00A6761E">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A6761E" w:rsidRPr="00A6761E" w:rsidRDefault="00A6761E" w:rsidP="00A6761E">
            <w:pPr>
              <w:spacing w:after="0" w:line="300" w:lineRule="atLeast"/>
              <w:rPr>
                <w:rFonts w:ascii="Arial" w:eastAsia="Times New Roman" w:hAnsi="Arial" w:cs="Arial"/>
                <w:color w:val="333333"/>
                <w:sz w:val="20"/>
                <w:szCs w:val="20"/>
                <w:lang w:eastAsia="es-ES"/>
              </w:rPr>
            </w:pPr>
            <w:r w:rsidRPr="00A6761E">
              <w:rPr>
                <w:rFonts w:ascii="Arial" w:eastAsia="Times New Roman" w:hAnsi="Arial" w:cs="Arial"/>
                <w:b/>
                <w:bCs/>
                <w:color w:val="333333"/>
                <w:sz w:val="20"/>
                <w:szCs w:val="20"/>
                <w:lang w:val="en-US" w:eastAsia="es-ES"/>
              </w:rPr>
              <w:t>Questions about ability - present</w:t>
            </w:r>
            <w:r w:rsidRPr="00A6761E">
              <w:rPr>
                <w:rFonts w:ascii="Arial" w:eastAsia="Times New Roman" w:hAnsi="Arial" w:cs="Arial"/>
                <w:color w:val="333333"/>
                <w:sz w:val="20"/>
                <w:szCs w:val="20"/>
                <w:lang w:val="en-US" w:eastAsia="es-ES"/>
              </w:rPr>
              <w:br/>
            </w:r>
            <w:r w:rsidRPr="00A6761E">
              <w:rPr>
                <w:rFonts w:ascii="Arial" w:eastAsia="Times New Roman" w:hAnsi="Arial" w:cs="Arial"/>
                <w:color w:val="333333"/>
                <w:sz w:val="20"/>
                <w:szCs w:val="20"/>
                <w:lang w:val="en-US" w:eastAsia="es-ES"/>
              </w:rPr>
              <w:br/>
            </w:r>
            <w:r w:rsidRPr="00A6761E">
              <w:rPr>
                <w:rFonts w:ascii="Arial" w:eastAsia="Times New Roman" w:hAnsi="Arial" w:cs="Arial"/>
                <w:i/>
                <w:iCs/>
                <w:color w:val="333333"/>
                <w:sz w:val="20"/>
                <w:szCs w:val="20"/>
                <w:lang w:val="en-US" w:eastAsia="es-ES"/>
              </w:rPr>
              <w:t xml:space="preserve">How many languages </w:t>
            </w:r>
            <w:r w:rsidRPr="00A6761E">
              <w:rPr>
                <w:rFonts w:ascii="Arial" w:eastAsia="Times New Roman" w:hAnsi="Arial" w:cs="Arial"/>
                <w:b/>
                <w:bCs/>
                <w:i/>
                <w:iCs/>
                <w:color w:val="333333"/>
                <w:sz w:val="20"/>
                <w:szCs w:val="20"/>
                <w:lang w:val="en-US" w:eastAsia="es-ES"/>
              </w:rPr>
              <w:t>can you</w:t>
            </w:r>
            <w:r w:rsidRPr="00A6761E">
              <w:rPr>
                <w:rFonts w:ascii="Arial" w:eastAsia="Times New Roman" w:hAnsi="Arial" w:cs="Arial"/>
                <w:i/>
                <w:iCs/>
                <w:color w:val="333333"/>
                <w:sz w:val="20"/>
                <w:szCs w:val="20"/>
                <w:lang w:val="en-US" w:eastAsia="es-ES"/>
              </w:rPr>
              <w:t xml:space="preserve"> speak?</w:t>
            </w:r>
            <w:r w:rsidRPr="00A6761E">
              <w:rPr>
                <w:rFonts w:ascii="Arial" w:eastAsia="Times New Roman" w:hAnsi="Arial" w:cs="Arial"/>
                <w:i/>
                <w:iCs/>
                <w:color w:val="333333"/>
                <w:sz w:val="20"/>
                <w:szCs w:val="20"/>
                <w:lang w:val="en-US" w:eastAsia="es-ES"/>
              </w:rPr>
              <w:br/>
            </w:r>
            <w:r w:rsidRPr="00A6761E">
              <w:rPr>
                <w:rFonts w:ascii="Arial" w:eastAsia="Times New Roman" w:hAnsi="Arial" w:cs="Arial"/>
                <w:b/>
                <w:bCs/>
                <w:i/>
                <w:iCs/>
                <w:color w:val="333333"/>
                <w:sz w:val="20"/>
                <w:szCs w:val="20"/>
                <w:lang w:eastAsia="es-ES"/>
              </w:rPr>
              <w:t>Can you</w:t>
            </w:r>
            <w:r w:rsidRPr="00A6761E">
              <w:rPr>
                <w:rFonts w:ascii="Arial" w:eastAsia="Times New Roman" w:hAnsi="Arial" w:cs="Arial"/>
                <w:i/>
                <w:iCs/>
                <w:color w:val="333333"/>
                <w:sz w:val="20"/>
                <w:szCs w:val="20"/>
                <w:lang w:eastAsia="es-ES"/>
              </w:rPr>
              <w:t xml:space="preserve"> name all the capitals of Europe?</w:t>
            </w:r>
            <w:r w:rsidRPr="00A6761E">
              <w:rPr>
                <w:rFonts w:ascii="Arial" w:eastAsia="Times New Roman" w:hAnsi="Arial" w:cs="Arial"/>
                <w:color w:val="333333"/>
                <w:sz w:val="20"/>
                <w:szCs w:val="20"/>
                <w:lang w:eastAsia="es-ES"/>
              </w:rPr>
              <w:t xml:space="preserve"> </w:t>
            </w:r>
          </w:p>
        </w:tc>
        <w:tc>
          <w:tcPr>
            <w:tcW w:w="4980" w:type="dxa"/>
            <w:tcBorders>
              <w:top w:val="outset" w:sz="6" w:space="0" w:color="auto"/>
              <w:left w:val="outset" w:sz="6" w:space="0" w:color="auto"/>
              <w:bottom w:val="outset" w:sz="6" w:space="0" w:color="auto"/>
              <w:right w:val="outset" w:sz="6" w:space="0" w:color="auto"/>
            </w:tcBorders>
            <w:vAlign w:val="center"/>
            <w:hideMark/>
          </w:tcPr>
          <w:p w:rsidR="00A6761E" w:rsidRPr="00A6761E" w:rsidRDefault="00A6761E" w:rsidP="00A6761E">
            <w:pPr>
              <w:spacing w:after="0" w:line="300" w:lineRule="atLeast"/>
              <w:rPr>
                <w:rFonts w:ascii="Arial" w:eastAsia="Times New Roman" w:hAnsi="Arial" w:cs="Arial"/>
                <w:color w:val="333333"/>
                <w:sz w:val="20"/>
                <w:szCs w:val="20"/>
                <w:lang w:eastAsia="es-ES"/>
              </w:rPr>
            </w:pPr>
            <w:r w:rsidRPr="00A6761E">
              <w:rPr>
                <w:rFonts w:ascii="Arial" w:eastAsia="Times New Roman" w:hAnsi="Arial" w:cs="Arial"/>
                <w:b/>
                <w:bCs/>
                <w:color w:val="333333"/>
                <w:sz w:val="20"/>
                <w:szCs w:val="20"/>
                <w:lang w:val="en-US" w:eastAsia="es-ES"/>
              </w:rPr>
              <w:t>Questions about ability - past</w:t>
            </w:r>
            <w:r w:rsidRPr="00A6761E">
              <w:rPr>
                <w:rFonts w:ascii="Arial" w:eastAsia="Times New Roman" w:hAnsi="Arial" w:cs="Arial"/>
                <w:color w:val="333333"/>
                <w:sz w:val="20"/>
                <w:szCs w:val="20"/>
                <w:lang w:val="en-US" w:eastAsia="es-ES"/>
              </w:rPr>
              <w:br/>
            </w:r>
            <w:r w:rsidRPr="00A6761E">
              <w:rPr>
                <w:rFonts w:ascii="Arial" w:eastAsia="Times New Roman" w:hAnsi="Arial" w:cs="Arial"/>
                <w:color w:val="333333"/>
                <w:sz w:val="20"/>
                <w:szCs w:val="20"/>
                <w:lang w:val="en-US" w:eastAsia="es-ES"/>
              </w:rPr>
              <w:br/>
            </w:r>
            <w:r w:rsidRPr="00A6761E">
              <w:rPr>
                <w:rFonts w:ascii="Arial" w:eastAsia="Times New Roman" w:hAnsi="Arial" w:cs="Arial"/>
                <w:b/>
                <w:bCs/>
                <w:i/>
                <w:iCs/>
                <w:color w:val="333333"/>
                <w:sz w:val="20"/>
                <w:szCs w:val="20"/>
                <w:lang w:val="en-US" w:eastAsia="es-ES"/>
              </w:rPr>
              <w:t>Could you</w:t>
            </w:r>
            <w:r w:rsidRPr="00A6761E">
              <w:rPr>
                <w:rFonts w:ascii="Arial" w:eastAsia="Times New Roman" w:hAnsi="Arial" w:cs="Arial"/>
                <w:i/>
                <w:iCs/>
                <w:color w:val="333333"/>
                <w:sz w:val="20"/>
                <w:szCs w:val="20"/>
                <w:lang w:val="en-US" w:eastAsia="es-ES"/>
              </w:rPr>
              <w:t xml:space="preserve"> write before you started school?</w:t>
            </w:r>
            <w:r w:rsidRPr="00A6761E">
              <w:rPr>
                <w:rFonts w:ascii="Arial" w:eastAsia="Times New Roman" w:hAnsi="Arial" w:cs="Arial"/>
                <w:i/>
                <w:iCs/>
                <w:color w:val="333333"/>
                <w:sz w:val="20"/>
                <w:szCs w:val="20"/>
                <w:lang w:val="en-US" w:eastAsia="es-ES"/>
              </w:rPr>
              <w:br/>
            </w:r>
            <w:r w:rsidRPr="00A6761E">
              <w:rPr>
                <w:rFonts w:ascii="Arial" w:eastAsia="Times New Roman" w:hAnsi="Arial" w:cs="Arial"/>
                <w:b/>
                <w:bCs/>
                <w:i/>
                <w:iCs/>
                <w:color w:val="333333"/>
                <w:sz w:val="20"/>
                <w:szCs w:val="20"/>
                <w:lang w:eastAsia="es-ES"/>
              </w:rPr>
              <w:t>Could you</w:t>
            </w:r>
            <w:r w:rsidRPr="00A6761E">
              <w:rPr>
                <w:rFonts w:ascii="Arial" w:eastAsia="Times New Roman" w:hAnsi="Arial" w:cs="Arial"/>
                <w:i/>
                <w:iCs/>
                <w:color w:val="333333"/>
                <w:sz w:val="20"/>
                <w:szCs w:val="20"/>
                <w:lang w:eastAsia="es-ES"/>
              </w:rPr>
              <w:t xml:space="preserve"> ride a bike when you were small</w:t>
            </w:r>
            <w:r>
              <w:rPr>
                <w:rFonts w:ascii="Arial" w:eastAsia="Times New Roman" w:hAnsi="Arial" w:cs="Arial"/>
                <w:i/>
                <w:iCs/>
                <w:color w:val="333333"/>
                <w:sz w:val="20"/>
                <w:szCs w:val="20"/>
                <w:lang w:eastAsia="es-ES"/>
              </w:rPr>
              <w:t>?</w:t>
            </w:r>
          </w:p>
        </w:tc>
      </w:tr>
    </w:tbl>
    <w:p w:rsidR="00B8270D" w:rsidRDefault="00B8270D" w:rsidP="003C5AFA">
      <w:pPr>
        <w:shd w:val="clear" w:color="auto" w:fill="FFFFFF"/>
        <w:spacing w:after="0" w:line="300" w:lineRule="atLeast"/>
        <w:rPr>
          <w:rFonts w:ascii="Arial" w:eastAsia="Times New Roman" w:hAnsi="Arial" w:cs="Arial"/>
          <w:color w:val="333333"/>
          <w:sz w:val="20"/>
          <w:szCs w:val="20"/>
          <w:lang w:val="en-US" w:eastAsia="es-ES"/>
        </w:rPr>
      </w:pPr>
    </w:p>
    <w:p w:rsidR="007A5FAD" w:rsidRDefault="007A5FAD" w:rsidP="003C5AFA">
      <w:pPr>
        <w:shd w:val="clear" w:color="auto" w:fill="FFFFFF"/>
        <w:spacing w:after="0" w:line="300" w:lineRule="atLeast"/>
        <w:rPr>
          <w:rFonts w:ascii="Arial" w:eastAsia="Times New Roman" w:hAnsi="Arial" w:cs="Arial"/>
          <w:color w:val="333333"/>
          <w:sz w:val="20"/>
          <w:szCs w:val="20"/>
          <w:lang w:val="en-US" w:eastAsia="es-ES"/>
        </w:rPr>
      </w:pPr>
    </w:p>
    <w:p w:rsidR="007A5FAD" w:rsidRDefault="007A5FAD" w:rsidP="003C5AFA">
      <w:pPr>
        <w:shd w:val="clear" w:color="auto" w:fill="FFFFFF"/>
        <w:spacing w:after="0" w:line="300" w:lineRule="atLeast"/>
        <w:rPr>
          <w:rFonts w:ascii="Arial" w:eastAsia="Times New Roman" w:hAnsi="Arial" w:cs="Arial"/>
          <w:color w:val="333333"/>
          <w:sz w:val="20"/>
          <w:szCs w:val="20"/>
          <w:lang w:val="en-US" w:eastAsia="es-ES"/>
        </w:rPr>
      </w:pPr>
    </w:p>
    <w:p w:rsidR="007A5FAD" w:rsidRDefault="007A5FAD" w:rsidP="003C5AFA">
      <w:pPr>
        <w:shd w:val="clear" w:color="auto" w:fill="FFFFFF"/>
        <w:spacing w:after="0" w:line="300" w:lineRule="atLeast"/>
        <w:rPr>
          <w:rFonts w:ascii="Arial" w:eastAsia="Times New Roman" w:hAnsi="Arial" w:cs="Arial"/>
          <w:color w:val="333333"/>
          <w:sz w:val="20"/>
          <w:szCs w:val="20"/>
          <w:lang w:val="en-US" w:eastAsia="es-ES"/>
        </w:rPr>
      </w:pPr>
    </w:p>
    <w:p w:rsidR="007A5FAD" w:rsidRDefault="007A5FAD" w:rsidP="003C5AFA">
      <w:pPr>
        <w:shd w:val="clear" w:color="auto" w:fill="FFFFFF"/>
        <w:spacing w:after="0" w:line="300" w:lineRule="atLeast"/>
        <w:rPr>
          <w:rFonts w:ascii="Arial" w:eastAsia="Times New Roman" w:hAnsi="Arial" w:cs="Arial"/>
          <w:color w:val="333333"/>
          <w:sz w:val="20"/>
          <w:szCs w:val="20"/>
          <w:lang w:val="en-US" w:eastAsia="es-ES"/>
        </w:rPr>
      </w:pPr>
    </w:p>
    <w:p w:rsidR="007A5FAD" w:rsidRDefault="007A5FAD" w:rsidP="003C5AFA">
      <w:pPr>
        <w:shd w:val="clear" w:color="auto" w:fill="FFFFFF"/>
        <w:spacing w:after="0" w:line="300" w:lineRule="atLeast"/>
        <w:rPr>
          <w:rFonts w:ascii="Arial" w:eastAsia="Times New Roman" w:hAnsi="Arial" w:cs="Arial"/>
          <w:color w:val="333333"/>
          <w:sz w:val="20"/>
          <w:szCs w:val="20"/>
          <w:lang w:val="en-US" w:eastAsia="es-ES"/>
        </w:rPr>
      </w:pPr>
    </w:p>
    <w:p w:rsidR="007A5FAD" w:rsidRDefault="007A5FAD" w:rsidP="003C5AFA">
      <w:pPr>
        <w:shd w:val="clear" w:color="auto" w:fill="FFFFFF"/>
        <w:spacing w:after="0" w:line="300" w:lineRule="atLeast"/>
        <w:rPr>
          <w:rFonts w:ascii="Arial" w:eastAsia="Times New Roman" w:hAnsi="Arial" w:cs="Arial"/>
          <w:color w:val="333333"/>
          <w:sz w:val="20"/>
          <w:szCs w:val="20"/>
          <w:lang w:val="en-US" w:eastAsia="es-ES"/>
        </w:rPr>
      </w:pPr>
    </w:p>
    <w:p w:rsidR="007A5FAD" w:rsidRDefault="007A5FAD" w:rsidP="003C5AFA">
      <w:pPr>
        <w:shd w:val="clear" w:color="auto" w:fill="FFFFFF"/>
        <w:spacing w:after="0" w:line="300" w:lineRule="atLeast"/>
        <w:rPr>
          <w:rFonts w:ascii="Arial" w:eastAsia="Times New Roman" w:hAnsi="Arial" w:cs="Arial"/>
          <w:color w:val="333333"/>
          <w:sz w:val="20"/>
          <w:szCs w:val="20"/>
          <w:lang w:val="en-US" w:eastAsia="es-ES"/>
        </w:rPr>
      </w:pPr>
    </w:p>
    <w:p w:rsidR="007A5FAD" w:rsidRDefault="007A5FAD" w:rsidP="003C5AFA">
      <w:pPr>
        <w:shd w:val="clear" w:color="auto" w:fill="FFFFFF"/>
        <w:spacing w:after="0" w:line="300" w:lineRule="atLeast"/>
        <w:rPr>
          <w:rFonts w:ascii="Arial" w:eastAsia="Times New Roman" w:hAnsi="Arial" w:cs="Arial"/>
          <w:color w:val="333333"/>
          <w:sz w:val="20"/>
          <w:szCs w:val="20"/>
          <w:lang w:val="en-US" w:eastAsia="es-ES"/>
        </w:rPr>
      </w:pPr>
    </w:p>
    <w:p w:rsidR="007A5FAD" w:rsidRDefault="007A5FAD" w:rsidP="003C5AFA">
      <w:pPr>
        <w:shd w:val="clear" w:color="auto" w:fill="FFFFFF"/>
        <w:spacing w:after="0" w:line="300" w:lineRule="atLeast"/>
        <w:rPr>
          <w:rFonts w:ascii="Arial" w:eastAsia="Times New Roman" w:hAnsi="Arial" w:cs="Arial"/>
          <w:color w:val="333333"/>
          <w:sz w:val="20"/>
          <w:szCs w:val="20"/>
          <w:lang w:val="en-US" w:eastAsia="es-ES"/>
        </w:rPr>
      </w:pPr>
    </w:p>
    <w:p w:rsidR="007A5FAD" w:rsidRDefault="007A5FAD" w:rsidP="003C5AFA">
      <w:pPr>
        <w:shd w:val="clear" w:color="auto" w:fill="FFFFFF"/>
        <w:spacing w:after="0" w:line="300" w:lineRule="atLeast"/>
        <w:rPr>
          <w:rFonts w:ascii="Arial" w:eastAsia="Times New Roman" w:hAnsi="Arial" w:cs="Arial"/>
          <w:color w:val="333333"/>
          <w:sz w:val="20"/>
          <w:szCs w:val="20"/>
          <w:lang w:val="en-US" w:eastAsia="es-ES"/>
        </w:rPr>
      </w:pPr>
    </w:p>
    <w:p w:rsidR="007A5FAD" w:rsidRDefault="007A5FAD" w:rsidP="003C5AFA">
      <w:pPr>
        <w:shd w:val="clear" w:color="auto" w:fill="FFFFFF"/>
        <w:spacing w:after="0" w:line="300" w:lineRule="atLeast"/>
        <w:rPr>
          <w:rFonts w:ascii="Arial" w:eastAsia="Times New Roman" w:hAnsi="Arial" w:cs="Arial"/>
          <w:color w:val="333333"/>
          <w:sz w:val="20"/>
          <w:szCs w:val="20"/>
          <w:lang w:val="en-US" w:eastAsia="es-ES"/>
        </w:rPr>
      </w:pPr>
    </w:p>
    <w:p w:rsidR="007A5FAD" w:rsidRDefault="007A5FAD" w:rsidP="003C5AFA">
      <w:pPr>
        <w:shd w:val="clear" w:color="auto" w:fill="FFFFFF"/>
        <w:spacing w:after="0" w:line="300" w:lineRule="atLeast"/>
        <w:rPr>
          <w:rFonts w:ascii="Arial" w:eastAsia="Times New Roman" w:hAnsi="Arial" w:cs="Arial"/>
          <w:color w:val="333333"/>
          <w:sz w:val="20"/>
          <w:szCs w:val="20"/>
          <w:lang w:val="en-US" w:eastAsia="es-ES"/>
        </w:rPr>
      </w:pPr>
    </w:p>
    <w:p w:rsidR="007A5FAD" w:rsidRDefault="007A5FAD" w:rsidP="003C5AFA">
      <w:pPr>
        <w:shd w:val="clear" w:color="auto" w:fill="FFFFFF"/>
        <w:spacing w:after="0" w:line="300" w:lineRule="atLeast"/>
        <w:rPr>
          <w:rFonts w:ascii="Arial" w:eastAsia="Times New Roman" w:hAnsi="Arial" w:cs="Arial"/>
          <w:color w:val="333333"/>
          <w:sz w:val="20"/>
          <w:szCs w:val="20"/>
          <w:lang w:val="en-US" w:eastAsia="es-ES"/>
        </w:rPr>
      </w:pPr>
    </w:p>
    <w:tbl>
      <w:tblPr>
        <w:tblW w:w="8850" w:type="dxa"/>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4425"/>
        <w:gridCol w:w="4425"/>
      </w:tblGrid>
      <w:tr w:rsidR="007A5FAD" w:rsidRPr="007A5FAD" w:rsidTr="007A5FAD">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7A5FAD" w:rsidRPr="007A5FAD" w:rsidRDefault="007A5FAD" w:rsidP="007A5FAD">
            <w:pPr>
              <w:spacing w:after="0" w:line="300" w:lineRule="atLeast"/>
              <w:rPr>
                <w:rFonts w:ascii="Arial" w:eastAsia="Times New Roman" w:hAnsi="Arial" w:cs="Arial"/>
                <w:color w:val="333333"/>
                <w:sz w:val="20"/>
                <w:szCs w:val="20"/>
                <w:lang w:val="en-US" w:eastAsia="es-ES"/>
              </w:rPr>
            </w:pPr>
            <w:r w:rsidRPr="007A5FAD">
              <w:rPr>
                <w:rFonts w:ascii="Arial" w:eastAsia="Times New Roman" w:hAnsi="Arial" w:cs="Arial"/>
                <w:b/>
                <w:bCs/>
                <w:color w:val="333333"/>
                <w:sz w:val="20"/>
                <w:szCs w:val="20"/>
                <w:lang w:val="en-US" w:eastAsia="es-ES"/>
              </w:rPr>
              <w:t>Modal verbs to express asking for, giving, and refusing permission</w:t>
            </w:r>
            <w:r w:rsidRPr="007A5FAD">
              <w:rPr>
                <w:rFonts w:ascii="Arial" w:eastAsia="Times New Roman" w:hAnsi="Arial" w:cs="Arial"/>
                <w:color w:val="333333"/>
                <w:sz w:val="20"/>
                <w:szCs w:val="20"/>
                <w:lang w:val="en-US" w:eastAsia="es-ES"/>
              </w:rPr>
              <w:t xml:space="preserve"> </w:t>
            </w:r>
          </w:p>
        </w:tc>
      </w:tr>
      <w:tr w:rsidR="007A5FAD" w:rsidRPr="007A5FAD" w:rsidTr="007A5FA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A5FAD" w:rsidRPr="007A5FAD" w:rsidRDefault="007A5FAD" w:rsidP="007A5FAD">
            <w:pPr>
              <w:spacing w:after="0" w:line="300" w:lineRule="atLeast"/>
              <w:rPr>
                <w:rFonts w:ascii="Arial" w:eastAsia="Times New Roman" w:hAnsi="Arial" w:cs="Arial"/>
                <w:color w:val="333333"/>
                <w:sz w:val="20"/>
                <w:szCs w:val="20"/>
                <w:lang w:eastAsia="es-ES"/>
              </w:rPr>
            </w:pPr>
            <w:r w:rsidRPr="007A5FAD">
              <w:rPr>
                <w:rFonts w:ascii="Arial" w:eastAsia="Times New Roman" w:hAnsi="Arial" w:cs="Arial"/>
                <w:b/>
                <w:bCs/>
                <w:color w:val="333333"/>
                <w:sz w:val="20"/>
                <w:szCs w:val="20"/>
                <w:lang w:eastAsia="es-ES"/>
              </w:rPr>
              <w:t>present or future</w:t>
            </w:r>
          </w:p>
        </w:tc>
        <w:tc>
          <w:tcPr>
            <w:tcW w:w="0" w:type="auto"/>
            <w:tcBorders>
              <w:top w:val="outset" w:sz="6" w:space="0" w:color="auto"/>
              <w:left w:val="outset" w:sz="6" w:space="0" w:color="auto"/>
              <w:bottom w:val="outset" w:sz="6" w:space="0" w:color="auto"/>
              <w:right w:val="outset" w:sz="6" w:space="0" w:color="auto"/>
            </w:tcBorders>
            <w:vAlign w:val="center"/>
            <w:hideMark/>
          </w:tcPr>
          <w:p w:rsidR="007A5FAD" w:rsidRPr="007A5FAD" w:rsidRDefault="007A5FAD" w:rsidP="007A5FAD">
            <w:pPr>
              <w:spacing w:after="0" w:line="300" w:lineRule="atLeast"/>
              <w:rPr>
                <w:rFonts w:ascii="Arial" w:eastAsia="Times New Roman" w:hAnsi="Arial" w:cs="Arial"/>
                <w:color w:val="333333"/>
                <w:sz w:val="20"/>
                <w:szCs w:val="20"/>
                <w:lang w:eastAsia="es-ES"/>
              </w:rPr>
            </w:pPr>
            <w:r w:rsidRPr="007A5FAD">
              <w:rPr>
                <w:rFonts w:ascii="Arial" w:eastAsia="Times New Roman" w:hAnsi="Arial" w:cs="Arial"/>
                <w:b/>
                <w:bCs/>
                <w:color w:val="333333"/>
                <w:sz w:val="20"/>
                <w:szCs w:val="20"/>
                <w:lang w:eastAsia="es-ES"/>
              </w:rPr>
              <w:t>past tense</w:t>
            </w:r>
          </w:p>
        </w:tc>
      </w:tr>
      <w:tr w:rsidR="007A5FAD" w:rsidRPr="007A5FAD" w:rsidTr="007A5FAD">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7A5FAD" w:rsidRPr="007A5FAD" w:rsidRDefault="007A5FAD" w:rsidP="007A5FAD">
            <w:pPr>
              <w:spacing w:after="240" w:line="300" w:lineRule="atLeast"/>
              <w:rPr>
                <w:rFonts w:ascii="Arial" w:eastAsia="Times New Roman" w:hAnsi="Arial" w:cs="Arial"/>
                <w:color w:val="333333"/>
                <w:sz w:val="20"/>
                <w:szCs w:val="20"/>
                <w:lang w:val="en-US" w:eastAsia="es-ES"/>
              </w:rPr>
            </w:pPr>
            <w:r w:rsidRPr="007A5FAD">
              <w:rPr>
                <w:rFonts w:ascii="Arial" w:eastAsia="Times New Roman" w:hAnsi="Arial" w:cs="Arial"/>
                <w:b/>
                <w:bCs/>
                <w:color w:val="333333"/>
                <w:sz w:val="20"/>
                <w:szCs w:val="20"/>
                <w:lang w:val="en-US" w:eastAsia="es-ES"/>
              </w:rPr>
              <w:t xml:space="preserve">Giving permission: </w:t>
            </w:r>
            <w:r w:rsidRPr="007A5FAD">
              <w:rPr>
                <w:rFonts w:ascii="Arial" w:eastAsia="Times New Roman" w:hAnsi="Arial" w:cs="Arial"/>
                <w:b/>
                <w:bCs/>
                <w:i/>
                <w:iCs/>
                <w:color w:val="333333"/>
                <w:sz w:val="20"/>
                <w:szCs w:val="20"/>
                <w:lang w:val="en-US" w:eastAsia="es-ES"/>
              </w:rPr>
              <w:t>can</w:t>
            </w:r>
            <w:r w:rsidRPr="007A5FAD">
              <w:rPr>
                <w:rFonts w:ascii="Arial" w:eastAsia="Times New Roman" w:hAnsi="Arial" w:cs="Arial"/>
                <w:color w:val="333333"/>
                <w:sz w:val="20"/>
                <w:szCs w:val="20"/>
                <w:lang w:val="en-US" w:eastAsia="es-ES"/>
              </w:rPr>
              <w:br/>
            </w:r>
            <w:r w:rsidRPr="007A5FAD">
              <w:rPr>
                <w:rFonts w:ascii="Arial" w:eastAsia="Times New Roman" w:hAnsi="Arial" w:cs="Arial"/>
                <w:color w:val="333333"/>
                <w:sz w:val="20"/>
                <w:szCs w:val="20"/>
                <w:lang w:val="en-US" w:eastAsia="es-ES"/>
              </w:rPr>
              <w:br/>
              <w:t xml:space="preserve">We use </w:t>
            </w:r>
            <w:r w:rsidRPr="007A5FAD">
              <w:rPr>
                <w:rFonts w:ascii="Arial" w:eastAsia="Times New Roman" w:hAnsi="Arial" w:cs="Arial"/>
                <w:b/>
                <w:bCs/>
                <w:color w:val="333333"/>
                <w:sz w:val="20"/>
                <w:szCs w:val="20"/>
                <w:lang w:val="en-US" w:eastAsia="es-ES"/>
              </w:rPr>
              <w:t>can</w:t>
            </w:r>
            <w:r w:rsidRPr="007A5FAD">
              <w:rPr>
                <w:rFonts w:ascii="Arial" w:eastAsia="Times New Roman" w:hAnsi="Arial" w:cs="Arial"/>
                <w:color w:val="333333"/>
                <w:sz w:val="20"/>
                <w:szCs w:val="20"/>
                <w:lang w:val="en-US" w:eastAsia="es-ES"/>
              </w:rPr>
              <w:t xml:space="preserve"> when we give someone </w:t>
            </w:r>
            <w:r w:rsidRPr="007A5FAD">
              <w:rPr>
                <w:rFonts w:ascii="Arial" w:eastAsia="Times New Roman" w:hAnsi="Arial" w:cs="Arial"/>
                <w:b/>
                <w:bCs/>
                <w:color w:val="333333"/>
                <w:sz w:val="20"/>
                <w:szCs w:val="20"/>
                <w:lang w:val="en-US" w:eastAsia="es-ES"/>
              </w:rPr>
              <w:t>permission</w:t>
            </w:r>
            <w:r w:rsidRPr="007A5FAD">
              <w:rPr>
                <w:rFonts w:ascii="Arial" w:eastAsia="Times New Roman" w:hAnsi="Arial" w:cs="Arial"/>
                <w:color w:val="333333"/>
                <w:sz w:val="20"/>
                <w:szCs w:val="20"/>
                <w:lang w:val="en-US" w:eastAsia="es-ES"/>
              </w:rPr>
              <w:t xml:space="preserve"> to do something:</w:t>
            </w:r>
            <w:r w:rsidRPr="007A5FAD">
              <w:rPr>
                <w:rFonts w:ascii="Arial" w:eastAsia="Times New Roman" w:hAnsi="Arial" w:cs="Arial"/>
                <w:color w:val="333333"/>
                <w:sz w:val="20"/>
                <w:szCs w:val="20"/>
                <w:lang w:val="en-US" w:eastAsia="es-ES"/>
              </w:rPr>
              <w:br/>
            </w:r>
            <w:r w:rsidRPr="007A5FAD">
              <w:rPr>
                <w:rFonts w:ascii="Arial" w:eastAsia="Times New Roman" w:hAnsi="Arial" w:cs="Arial"/>
                <w:i/>
                <w:iCs/>
                <w:color w:val="333333"/>
                <w:sz w:val="20"/>
                <w:szCs w:val="20"/>
                <w:lang w:val="en-US" w:eastAsia="es-ES"/>
              </w:rPr>
              <w:t xml:space="preserve">You </w:t>
            </w:r>
            <w:r w:rsidRPr="007A5FAD">
              <w:rPr>
                <w:rFonts w:ascii="Arial" w:eastAsia="Times New Roman" w:hAnsi="Arial" w:cs="Arial"/>
                <w:b/>
                <w:bCs/>
                <w:i/>
                <w:iCs/>
                <w:color w:val="333333"/>
                <w:sz w:val="20"/>
                <w:szCs w:val="20"/>
                <w:lang w:val="en-US" w:eastAsia="es-ES"/>
              </w:rPr>
              <w:t>can</w:t>
            </w:r>
            <w:r w:rsidRPr="007A5FAD">
              <w:rPr>
                <w:rFonts w:ascii="Arial" w:eastAsia="Times New Roman" w:hAnsi="Arial" w:cs="Arial"/>
                <w:i/>
                <w:iCs/>
                <w:color w:val="333333"/>
                <w:sz w:val="20"/>
                <w:szCs w:val="20"/>
                <w:lang w:val="en-US" w:eastAsia="es-ES"/>
              </w:rPr>
              <w:t xml:space="preserve"> bring a friend to the party if you want. </w:t>
            </w:r>
            <w:r w:rsidRPr="007A5FAD">
              <w:rPr>
                <w:rFonts w:ascii="Arial" w:eastAsia="Times New Roman" w:hAnsi="Arial" w:cs="Arial"/>
                <w:i/>
                <w:iCs/>
                <w:color w:val="333333"/>
                <w:sz w:val="20"/>
                <w:szCs w:val="20"/>
                <w:lang w:val="en-US" w:eastAsia="es-ES"/>
              </w:rPr>
              <w:br/>
              <w:t xml:space="preserve">You </w:t>
            </w:r>
            <w:r w:rsidRPr="007A5FAD">
              <w:rPr>
                <w:rFonts w:ascii="Arial" w:eastAsia="Times New Roman" w:hAnsi="Arial" w:cs="Arial"/>
                <w:b/>
                <w:bCs/>
                <w:i/>
                <w:iCs/>
                <w:color w:val="333333"/>
                <w:sz w:val="20"/>
                <w:szCs w:val="20"/>
                <w:lang w:val="en-US" w:eastAsia="es-ES"/>
              </w:rPr>
              <w:t>can</w:t>
            </w:r>
            <w:r w:rsidRPr="007A5FAD">
              <w:rPr>
                <w:rFonts w:ascii="Arial" w:eastAsia="Times New Roman" w:hAnsi="Arial" w:cs="Arial"/>
                <w:i/>
                <w:iCs/>
                <w:color w:val="333333"/>
                <w:sz w:val="20"/>
                <w:szCs w:val="20"/>
                <w:lang w:val="en-US" w:eastAsia="es-ES"/>
              </w:rPr>
              <w:t xml:space="preserve"> borrow my phone if your battery is dead.</w:t>
            </w:r>
            <w:r w:rsidRPr="007A5FAD">
              <w:rPr>
                <w:rFonts w:ascii="Arial" w:eastAsia="Times New Roman" w:hAnsi="Arial" w:cs="Arial"/>
                <w:color w:val="333333"/>
                <w:sz w:val="20"/>
                <w:szCs w:val="20"/>
                <w:lang w:val="en-US" w:eastAsia="es-ES"/>
              </w:rPr>
              <w:br/>
            </w:r>
            <w:r w:rsidRPr="007A5FAD">
              <w:rPr>
                <w:rFonts w:ascii="Arial" w:eastAsia="Times New Roman" w:hAnsi="Arial" w:cs="Arial"/>
                <w:color w:val="333333"/>
                <w:sz w:val="20"/>
                <w:szCs w:val="20"/>
                <w:lang w:val="en-US" w:eastAsia="es-ES"/>
              </w:rPr>
              <w:br/>
              <w:t xml:space="preserve">We also use </w:t>
            </w:r>
            <w:r w:rsidRPr="007A5FAD">
              <w:rPr>
                <w:rFonts w:ascii="Arial" w:eastAsia="Times New Roman" w:hAnsi="Arial" w:cs="Arial"/>
                <w:b/>
                <w:bCs/>
                <w:color w:val="333333"/>
                <w:sz w:val="20"/>
                <w:szCs w:val="20"/>
                <w:lang w:val="en-US" w:eastAsia="es-ES"/>
              </w:rPr>
              <w:t>may</w:t>
            </w:r>
            <w:r w:rsidRPr="007A5FAD">
              <w:rPr>
                <w:rFonts w:ascii="Arial" w:eastAsia="Times New Roman" w:hAnsi="Arial" w:cs="Arial"/>
                <w:color w:val="333333"/>
                <w:sz w:val="20"/>
                <w:szCs w:val="20"/>
                <w:lang w:val="en-US" w:eastAsia="es-ES"/>
              </w:rPr>
              <w:t xml:space="preserve"> for permission. </w:t>
            </w:r>
            <w:r w:rsidRPr="007A5FAD">
              <w:rPr>
                <w:rFonts w:ascii="Arial" w:eastAsia="Times New Roman" w:hAnsi="Arial" w:cs="Arial"/>
                <w:b/>
                <w:bCs/>
                <w:color w:val="333333"/>
                <w:sz w:val="20"/>
                <w:szCs w:val="20"/>
                <w:lang w:val="en-US" w:eastAsia="es-ES"/>
              </w:rPr>
              <w:t>May</w:t>
            </w:r>
            <w:r w:rsidRPr="007A5FAD">
              <w:rPr>
                <w:rFonts w:ascii="Arial" w:eastAsia="Times New Roman" w:hAnsi="Arial" w:cs="Arial"/>
                <w:color w:val="333333"/>
                <w:sz w:val="20"/>
                <w:szCs w:val="20"/>
                <w:lang w:val="en-US" w:eastAsia="es-ES"/>
              </w:rPr>
              <w:t xml:space="preserve"> is more formal and is used less often than </w:t>
            </w:r>
            <w:r w:rsidRPr="007A5FAD">
              <w:rPr>
                <w:rFonts w:ascii="Arial" w:eastAsia="Times New Roman" w:hAnsi="Arial" w:cs="Arial"/>
                <w:b/>
                <w:bCs/>
                <w:color w:val="333333"/>
                <w:sz w:val="20"/>
                <w:szCs w:val="20"/>
                <w:lang w:val="en-US" w:eastAsia="es-ES"/>
              </w:rPr>
              <w:t>can</w:t>
            </w:r>
            <w:r w:rsidRPr="007A5FAD">
              <w:rPr>
                <w:rFonts w:ascii="Arial" w:eastAsia="Times New Roman" w:hAnsi="Arial" w:cs="Arial"/>
                <w:color w:val="333333"/>
                <w:sz w:val="20"/>
                <w:szCs w:val="20"/>
                <w:lang w:val="en-US" w:eastAsia="es-ES"/>
              </w:rPr>
              <w:t>:</w:t>
            </w:r>
            <w:r w:rsidRPr="007A5FAD">
              <w:rPr>
                <w:rFonts w:ascii="Arial" w:eastAsia="Times New Roman" w:hAnsi="Arial" w:cs="Arial"/>
                <w:color w:val="333333"/>
                <w:sz w:val="20"/>
                <w:szCs w:val="20"/>
                <w:lang w:val="en-US" w:eastAsia="es-ES"/>
              </w:rPr>
              <w:br/>
            </w:r>
            <w:r w:rsidRPr="007A5FAD">
              <w:rPr>
                <w:rFonts w:ascii="Arial" w:eastAsia="Times New Roman" w:hAnsi="Arial" w:cs="Arial"/>
                <w:i/>
                <w:iCs/>
                <w:color w:val="333333"/>
                <w:sz w:val="20"/>
                <w:szCs w:val="20"/>
                <w:lang w:val="en-US" w:eastAsia="es-ES"/>
              </w:rPr>
              <w:t xml:space="preserve">Passengers </w:t>
            </w:r>
            <w:r w:rsidRPr="007A5FAD">
              <w:rPr>
                <w:rFonts w:ascii="Arial" w:eastAsia="Times New Roman" w:hAnsi="Arial" w:cs="Arial"/>
                <w:b/>
                <w:bCs/>
                <w:i/>
                <w:iCs/>
                <w:color w:val="333333"/>
                <w:sz w:val="20"/>
                <w:szCs w:val="20"/>
                <w:lang w:val="en-US" w:eastAsia="es-ES"/>
              </w:rPr>
              <w:t>may</w:t>
            </w:r>
            <w:r w:rsidRPr="007A5FAD">
              <w:rPr>
                <w:rFonts w:ascii="Arial" w:eastAsia="Times New Roman" w:hAnsi="Arial" w:cs="Arial"/>
                <w:i/>
                <w:iCs/>
                <w:color w:val="333333"/>
                <w:sz w:val="20"/>
                <w:szCs w:val="20"/>
                <w:lang w:val="en-US" w:eastAsia="es-ES"/>
              </w:rPr>
              <w:t xml:space="preserve"> take one small bag on board the plane.</w:t>
            </w:r>
            <w:r w:rsidRPr="007A5FAD">
              <w:rPr>
                <w:rFonts w:ascii="Arial" w:eastAsia="Times New Roman" w:hAnsi="Arial" w:cs="Arial"/>
                <w:color w:val="333333"/>
                <w:sz w:val="20"/>
                <w:szCs w:val="20"/>
                <w:lang w:val="en-US" w:eastAsia="es-ES"/>
              </w:rPr>
              <w:t xml:space="preserve"> </w:t>
            </w:r>
          </w:p>
        </w:tc>
        <w:tc>
          <w:tcPr>
            <w:tcW w:w="2500" w:type="pct"/>
            <w:tcBorders>
              <w:top w:val="outset" w:sz="6" w:space="0" w:color="auto"/>
              <w:left w:val="outset" w:sz="6" w:space="0" w:color="auto"/>
              <w:bottom w:val="outset" w:sz="6" w:space="0" w:color="auto"/>
              <w:right w:val="outset" w:sz="6" w:space="0" w:color="auto"/>
            </w:tcBorders>
            <w:vAlign w:val="center"/>
            <w:hideMark/>
          </w:tcPr>
          <w:p w:rsidR="007A5FAD" w:rsidRPr="007A5FAD" w:rsidRDefault="007A5FAD" w:rsidP="007A5FAD">
            <w:pPr>
              <w:spacing w:after="240" w:line="300" w:lineRule="atLeast"/>
              <w:rPr>
                <w:rFonts w:ascii="Arial" w:eastAsia="Times New Roman" w:hAnsi="Arial" w:cs="Arial"/>
                <w:color w:val="333333"/>
                <w:sz w:val="20"/>
                <w:szCs w:val="20"/>
                <w:lang w:val="en-US" w:eastAsia="es-ES"/>
              </w:rPr>
            </w:pPr>
            <w:r w:rsidRPr="007A5FAD">
              <w:rPr>
                <w:rFonts w:ascii="Arial" w:eastAsia="Times New Roman" w:hAnsi="Arial" w:cs="Arial"/>
                <w:b/>
                <w:bCs/>
                <w:color w:val="333333"/>
                <w:sz w:val="20"/>
                <w:szCs w:val="20"/>
                <w:lang w:val="en-US" w:eastAsia="es-ES"/>
              </w:rPr>
              <w:t xml:space="preserve">Permission in the past: </w:t>
            </w:r>
            <w:r w:rsidRPr="007A5FAD">
              <w:rPr>
                <w:rFonts w:ascii="Arial" w:eastAsia="Times New Roman" w:hAnsi="Arial" w:cs="Arial"/>
                <w:b/>
                <w:bCs/>
                <w:i/>
                <w:iCs/>
                <w:color w:val="333333"/>
                <w:sz w:val="20"/>
                <w:szCs w:val="20"/>
                <w:lang w:val="en-US" w:eastAsia="es-ES"/>
              </w:rPr>
              <w:t>could, was allowed to</w:t>
            </w:r>
            <w:r w:rsidRPr="007A5FAD">
              <w:rPr>
                <w:rFonts w:ascii="Arial" w:eastAsia="Times New Roman" w:hAnsi="Arial" w:cs="Arial"/>
                <w:color w:val="333333"/>
                <w:sz w:val="20"/>
                <w:szCs w:val="20"/>
                <w:lang w:val="en-US" w:eastAsia="es-ES"/>
              </w:rPr>
              <w:br/>
            </w:r>
            <w:r w:rsidRPr="007A5FAD">
              <w:rPr>
                <w:rFonts w:ascii="Arial" w:eastAsia="Times New Roman" w:hAnsi="Arial" w:cs="Arial"/>
                <w:color w:val="333333"/>
                <w:sz w:val="20"/>
                <w:szCs w:val="20"/>
                <w:lang w:val="en-US" w:eastAsia="es-ES"/>
              </w:rPr>
              <w:br/>
              <w:t xml:space="preserve">We use </w:t>
            </w:r>
            <w:r w:rsidRPr="007A5FAD">
              <w:rPr>
                <w:rFonts w:ascii="Arial" w:eastAsia="Times New Roman" w:hAnsi="Arial" w:cs="Arial"/>
                <w:b/>
                <w:bCs/>
                <w:color w:val="333333"/>
                <w:sz w:val="20"/>
                <w:szCs w:val="20"/>
                <w:lang w:val="en-US" w:eastAsia="es-ES"/>
              </w:rPr>
              <w:t>could</w:t>
            </w:r>
            <w:r w:rsidRPr="007A5FAD">
              <w:rPr>
                <w:rFonts w:ascii="Arial" w:eastAsia="Times New Roman" w:hAnsi="Arial" w:cs="Arial"/>
                <w:color w:val="333333"/>
                <w:sz w:val="20"/>
                <w:szCs w:val="20"/>
                <w:lang w:val="en-US" w:eastAsia="es-ES"/>
              </w:rPr>
              <w:t xml:space="preserve"> to say that something was permitted in the past:</w:t>
            </w:r>
            <w:r w:rsidRPr="007A5FAD">
              <w:rPr>
                <w:rFonts w:ascii="Arial" w:eastAsia="Times New Roman" w:hAnsi="Arial" w:cs="Arial"/>
                <w:color w:val="333333"/>
                <w:sz w:val="20"/>
                <w:szCs w:val="20"/>
                <w:lang w:val="en-US" w:eastAsia="es-ES"/>
              </w:rPr>
              <w:br/>
            </w:r>
            <w:r w:rsidRPr="007A5FAD">
              <w:rPr>
                <w:rFonts w:ascii="Arial" w:eastAsia="Times New Roman" w:hAnsi="Arial" w:cs="Arial"/>
                <w:i/>
                <w:iCs/>
                <w:color w:val="333333"/>
                <w:sz w:val="20"/>
                <w:szCs w:val="20"/>
                <w:lang w:val="en-US" w:eastAsia="es-ES"/>
              </w:rPr>
              <w:t xml:space="preserve">Many years ago you </w:t>
            </w:r>
            <w:r w:rsidRPr="007A5FAD">
              <w:rPr>
                <w:rFonts w:ascii="Arial" w:eastAsia="Times New Roman" w:hAnsi="Arial" w:cs="Arial"/>
                <w:b/>
                <w:bCs/>
                <w:i/>
                <w:iCs/>
                <w:color w:val="333333"/>
                <w:sz w:val="20"/>
                <w:szCs w:val="20"/>
                <w:lang w:val="en-US" w:eastAsia="es-ES"/>
              </w:rPr>
              <w:t>could</w:t>
            </w:r>
            <w:r w:rsidRPr="007A5FAD">
              <w:rPr>
                <w:rFonts w:ascii="Arial" w:eastAsia="Times New Roman" w:hAnsi="Arial" w:cs="Arial"/>
                <w:i/>
                <w:iCs/>
                <w:color w:val="333333"/>
                <w:sz w:val="20"/>
                <w:szCs w:val="20"/>
                <w:lang w:val="en-US" w:eastAsia="es-ES"/>
              </w:rPr>
              <w:t xml:space="preserve"> smoke in cinemas, but now it's banned.</w:t>
            </w:r>
            <w:r w:rsidRPr="007A5FAD">
              <w:rPr>
                <w:rFonts w:ascii="Arial" w:eastAsia="Times New Roman" w:hAnsi="Arial" w:cs="Arial"/>
                <w:color w:val="333333"/>
                <w:sz w:val="20"/>
                <w:szCs w:val="20"/>
                <w:lang w:val="en-US" w:eastAsia="es-ES"/>
              </w:rPr>
              <w:br/>
            </w:r>
            <w:r w:rsidRPr="007A5FAD">
              <w:rPr>
                <w:rFonts w:ascii="Arial" w:eastAsia="Times New Roman" w:hAnsi="Arial" w:cs="Arial"/>
                <w:color w:val="333333"/>
                <w:sz w:val="20"/>
                <w:szCs w:val="20"/>
                <w:lang w:val="en-US" w:eastAsia="es-ES"/>
              </w:rPr>
              <w:br/>
              <w:t xml:space="preserve">We can also use </w:t>
            </w:r>
            <w:r w:rsidRPr="007A5FAD">
              <w:rPr>
                <w:rFonts w:ascii="Arial" w:eastAsia="Times New Roman" w:hAnsi="Arial" w:cs="Arial"/>
                <w:b/>
                <w:bCs/>
                <w:color w:val="333333"/>
                <w:sz w:val="20"/>
                <w:szCs w:val="20"/>
                <w:lang w:val="en-US" w:eastAsia="es-ES"/>
              </w:rPr>
              <w:t>was/were allowed to</w:t>
            </w:r>
            <w:r w:rsidRPr="007A5FAD">
              <w:rPr>
                <w:rFonts w:ascii="Arial" w:eastAsia="Times New Roman" w:hAnsi="Arial" w:cs="Arial"/>
                <w:color w:val="333333"/>
                <w:sz w:val="20"/>
                <w:szCs w:val="20"/>
                <w:lang w:val="en-US" w:eastAsia="es-ES"/>
              </w:rPr>
              <w:t>:</w:t>
            </w:r>
            <w:r w:rsidRPr="007A5FAD">
              <w:rPr>
                <w:rFonts w:ascii="Arial" w:eastAsia="Times New Roman" w:hAnsi="Arial" w:cs="Arial"/>
                <w:color w:val="333333"/>
                <w:sz w:val="20"/>
                <w:szCs w:val="20"/>
                <w:lang w:val="en-US" w:eastAsia="es-ES"/>
              </w:rPr>
              <w:br/>
            </w:r>
            <w:r w:rsidRPr="007A5FAD">
              <w:rPr>
                <w:rFonts w:ascii="Arial" w:eastAsia="Times New Roman" w:hAnsi="Arial" w:cs="Arial"/>
                <w:i/>
                <w:iCs/>
                <w:color w:val="333333"/>
                <w:sz w:val="20"/>
                <w:szCs w:val="20"/>
                <w:lang w:val="en-US" w:eastAsia="es-ES"/>
              </w:rPr>
              <w:t xml:space="preserve">We had to wear a tie at school but we </w:t>
            </w:r>
            <w:r w:rsidRPr="007A5FAD">
              <w:rPr>
                <w:rFonts w:ascii="Arial" w:eastAsia="Times New Roman" w:hAnsi="Arial" w:cs="Arial"/>
                <w:b/>
                <w:bCs/>
                <w:i/>
                <w:iCs/>
                <w:color w:val="333333"/>
                <w:sz w:val="20"/>
                <w:szCs w:val="20"/>
                <w:lang w:val="en-US" w:eastAsia="es-ES"/>
              </w:rPr>
              <w:t>were allowed to</w:t>
            </w:r>
            <w:r w:rsidRPr="007A5FAD">
              <w:rPr>
                <w:rFonts w:ascii="Arial" w:eastAsia="Times New Roman" w:hAnsi="Arial" w:cs="Arial"/>
                <w:i/>
                <w:iCs/>
                <w:color w:val="333333"/>
                <w:sz w:val="20"/>
                <w:szCs w:val="20"/>
                <w:lang w:val="en-US" w:eastAsia="es-ES"/>
              </w:rPr>
              <w:t xml:space="preserve"> take it off in hot weather.</w:t>
            </w:r>
            <w:r w:rsidRPr="007A5FAD">
              <w:rPr>
                <w:rFonts w:ascii="Arial" w:eastAsia="Times New Roman" w:hAnsi="Arial" w:cs="Arial"/>
                <w:color w:val="333333"/>
                <w:sz w:val="20"/>
                <w:szCs w:val="20"/>
                <w:lang w:val="en-US" w:eastAsia="es-ES"/>
              </w:rPr>
              <w:br/>
            </w:r>
          </w:p>
        </w:tc>
      </w:tr>
      <w:tr w:rsidR="007A5FAD" w:rsidRPr="007A5FAD" w:rsidTr="007A5FAD">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7A5FAD" w:rsidRPr="007A5FAD" w:rsidRDefault="007A5FAD" w:rsidP="007A5FAD">
            <w:pPr>
              <w:spacing w:after="0" w:line="300" w:lineRule="atLeast"/>
              <w:rPr>
                <w:rFonts w:ascii="Arial" w:eastAsia="Times New Roman" w:hAnsi="Arial" w:cs="Arial"/>
                <w:color w:val="333333"/>
                <w:sz w:val="20"/>
                <w:szCs w:val="20"/>
                <w:lang w:val="en-US" w:eastAsia="es-ES"/>
              </w:rPr>
            </w:pPr>
            <w:r w:rsidRPr="007A5FAD">
              <w:rPr>
                <w:rFonts w:ascii="Arial" w:eastAsia="Times New Roman" w:hAnsi="Arial" w:cs="Arial"/>
                <w:b/>
                <w:bCs/>
                <w:color w:val="333333"/>
                <w:sz w:val="20"/>
                <w:szCs w:val="20"/>
                <w:lang w:val="en-US" w:eastAsia="es-ES"/>
              </w:rPr>
              <w:t>Saying "no" - refusing permission</w:t>
            </w:r>
            <w:r w:rsidRPr="007A5FAD">
              <w:rPr>
                <w:rFonts w:ascii="Arial" w:eastAsia="Times New Roman" w:hAnsi="Arial" w:cs="Arial"/>
                <w:color w:val="333333"/>
                <w:sz w:val="20"/>
                <w:szCs w:val="20"/>
                <w:lang w:val="en-US" w:eastAsia="es-ES"/>
              </w:rPr>
              <w:br/>
            </w:r>
            <w:r w:rsidRPr="007A5FAD">
              <w:rPr>
                <w:rFonts w:ascii="Arial" w:eastAsia="Times New Roman" w:hAnsi="Arial" w:cs="Arial"/>
                <w:color w:val="333333"/>
                <w:sz w:val="20"/>
                <w:szCs w:val="20"/>
                <w:lang w:val="en-US" w:eastAsia="es-ES"/>
              </w:rPr>
              <w:br/>
              <w:t xml:space="preserve">We use </w:t>
            </w:r>
            <w:r w:rsidRPr="007A5FAD">
              <w:rPr>
                <w:rFonts w:ascii="Arial" w:eastAsia="Times New Roman" w:hAnsi="Arial" w:cs="Arial"/>
                <w:b/>
                <w:bCs/>
                <w:color w:val="333333"/>
                <w:sz w:val="20"/>
                <w:szCs w:val="20"/>
                <w:lang w:val="en-US" w:eastAsia="es-ES"/>
              </w:rPr>
              <w:t>can't</w:t>
            </w:r>
            <w:r w:rsidRPr="007A5FAD">
              <w:rPr>
                <w:rFonts w:ascii="Arial" w:eastAsia="Times New Roman" w:hAnsi="Arial" w:cs="Arial"/>
                <w:color w:val="333333"/>
                <w:sz w:val="20"/>
                <w:szCs w:val="20"/>
                <w:lang w:val="en-US" w:eastAsia="es-ES"/>
              </w:rPr>
              <w:t xml:space="preserve"> to say that something isn't permitted:</w:t>
            </w:r>
            <w:r w:rsidRPr="007A5FAD">
              <w:rPr>
                <w:rFonts w:ascii="Arial" w:eastAsia="Times New Roman" w:hAnsi="Arial" w:cs="Arial"/>
                <w:color w:val="333333"/>
                <w:sz w:val="20"/>
                <w:szCs w:val="20"/>
                <w:lang w:val="en-US" w:eastAsia="es-ES"/>
              </w:rPr>
              <w:br/>
            </w:r>
            <w:r w:rsidRPr="007A5FAD">
              <w:rPr>
                <w:rFonts w:ascii="Arial" w:eastAsia="Times New Roman" w:hAnsi="Arial" w:cs="Arial"/>
                <w:i/>
                <w:iCs/>
                <w:color w:val="333333"/>
                <w:sz w:val="20"/>
                <w:szCs w:val="20"/>
                <w:lang w:val="en-US" w:eastAsia="es-ES"/>
              </w:rPr>
              <w:t xml:space="preserve">You </w:t>
            </w:r>
            <w:r w:rsidRPr="007A5FAD">
              <w:rPr>
                <w:rFonts w:ascii="Arial" w:eastAsia="Times New Roman" w:hAnsi="Arial" w:cs="Arial"/>
                <w:b/>
                <w:bCs/>
                <w:i/>
                <w:iCs/>
                <w:color w:val="333333"/>
                <w:sz w:val="20"/>
                <w:szCs w:val="20"/>
                <w:lang w:val="en-US" w:eastAsia="es-ES"/>
              </w:rPr>
              <w:t>can't</w:t>
            </w:r>
            <w:r w:rsidRPr="007A5FAD">
              <w:rPr>
                <w:rFonts w:ascii="Arial" w:eastAsia="Times New Roman" w:hAnsi="Arial" w:cs="Arial"/>
                <w:i/>
                <w:iCs/>
                <w:color w:val="333333"/>
                <w:sz w:val="20"/>
                <w:szCs w:val="20"/>
                <w:lang w:val="en-US" w:eastAsia="es-ES"/>
              </w:rPr>
              <w:t xml:space="preserve"> park here - it's private property.</w:t>
            </w:r>
            <w:r w:rsidRPr="007A5FAD">
              <w:rPr>
                <w:rFonts w:ascii="Arial" w:eastAsia="Times New Roman" w:hAnsi="Arial" w:cs="Arial"/>
                <w:i/>
                <w:iCs/>
                <w:color w:val="333333"/>
                <w:sz w:val="20"/>
                <w:szCs w:val="20"/>
                <w:lang w:val="en-US" w:eastAsia="es-ES"/>
              </w:rPr>
              <w:br/>
              <w:t xml:space="preserve">He </w:t>
            </w:r>
            <w:r w:rsidRPr="007A5FAD">
              <w:rPr>
                <w:rFonts w:ascii="Arial" w:eastAsia="Times New Roman" w:hAnsi="Arial" w:cs="Arial"/>
                <w:b/>
                <w:bCs/>
                <w:i/>
                <w:iCs/>
                <w:color w:val="333333"/>
                <w:sz w:val="20"/>
                <w:szCs w:val="20"/>
                <w:lang w:val="en-US" w:eastAsia="es-ES"/>
              </w:rPr>
              <w:t>can't</w:t>
            </w:r>
            <w:r w:rsidRPr="007A5FAD">
              <w:rPr>
                <w:rFonts w:ascii="Arial" w:eastAsia="Times New Roman" w:hAnsi="Arial" w:cs="Arial"/>
                <w:i/>
                <w:iCs/>
                <w:color w:val="333333"/>
                <w:sz w:val="20"/>
                <w:szCs w:val="20"/>
                <w:lang w:val="en-US" w:eastAsia="es-ES"/>
              </w:rPr>
              <w:t xml:space="preserve"> drive my car; he doesn't have insurance.</w:t>
            </w:r>
            <w:r w:rsidRPr="007A5FAD">
              <w:rPr>
                <w:rFonts w:ascii="Arial" w:eastAsia="Times New Roman" w:hAnsi="Arial" w:cs="Arial"/>
                <w:color w:val="333333"/>
                <w:sz w:val="20"/>
                <w:szCs w:val="20"/>
                <w:lang w:val="en-US" w:eastAsia="es-ES"/>
              </w:rPr>
              <w:br/>
            </w:r>
            <w:r w:rsidRPr="007A5FAD">
              <w:rPr>
                <w:rFonts w:ascii="Arial" w:eastAsia="Times New Roman" w:hAnsi="Arial" w:cs="Arial"/>
                <w:color w:val="333333"/>
                <w:sz w:val="20"/>
                <w:szCs w:val="20"/>
                <w:lang w:val="en-US" w:eastAsia="es-ES"/>
              </w:rPr>
              <w:br/>
            </w:r>
            <w:r w:rsidRPr="007A5FAD">
              <w:rPr>
                <w:rFonts w:ascii="Arial" w:eastAsia="Times New Roman" w:hAnsi="Arial" w:cs="Arial"/>
                <w:b/>
                <w:bCs/>
                <w:color w:val="333333"/>
                <w:sz w:val="20"/>
                <w:szCs w:val="20"/>
                <w:lang w:val="en-US" w:eastAsia="es-ES"/>
              </w:rPr>
              <w:t>Must not / mustn't</w:t>
            </w:r>
            <w:r w:rsidRPr="007A5FAD">
              <w:rPr>
                <w:rFonts w:ascii="Arial" w:eastAsia="Times New Roman" w:hAnsi="Arial" w:cs="Arial"/>
                <w:color w:val="333333"/>
                <w:sz w:val="20"/>
                <w:szCs w:val="20"/>
                <w:lang w:val="en-US" w:eastAsia="es-ES"/>
              </w:rPr>
              <w:t xml:space="preserve"> is also used, but is more formal and is often used on signs and in announcements:</w:t>
            </w:r>
            <w:r w:rsidRPr="007A5FAD">
              <w:rPr>
                <w:rFonts w:ascii="Arial" w:eastAsia="Times New Roman" w:hAnsi="Arial" w:cs="Arial"/>
                <w:color w:val="333333"/>
                <w:sz w:val="20"/>
                <w:szCs w:val="20"/>
                <w:lang w:val="en-US" w:eastAsia="es-ES"/>
              </w:rPr>
              <w:br/>
            </w:r>
            <w:r w:rsidRPr="007A5FAD">
              <w:rPr>
                <w:rFonts w:ascii="Arial" w:eastAsia="Times New Roman" w:hAnsi="Arial" w:cs="Arial"/>
                <w:i/>
                <w:iCs/>
                <w:color w:val="333333"/>
                <w:sz w:val="20"/>
                <w:szCs w:val="20"/>
                <w:lang w:val="en-US" w:eastAsia="es-ES"/>
              </w:rPr>
              <w:t xml:space="preserve">Passengers </w:t>
            </w:r>
            <w:r w:rsidRPr="007A5FAD">
              <w:rPr>
                <w:rFonts w:ascii="Arial" w:eastAsia="Times New Roman" w:hAnsi="Arial" w:cs="Arial"/>
                <w:b/>
                <w:bCs/>
                <w:i/>
                <w:iCs/>
                <w:color w:val="333333"/>
                <w:sz w:val="20"/>
                <w:szCs w:val="20"/>
                <w:lang w:val="en-US" w:eastAsia="es-ES"/>
              </w:rPr>
              <w:t>must not</w:t>
            </w:r>
            <w:r w:rsidRPr="007A5FAD">
              <w:rPr>
                <w:rFonts w:ascii="Arial" w:eastAsia="Times New Roman" w:hAnsi="Arial" w:cs="Arial"/>
                <w:i/>
                <w:iCs/>
                <w:color w:val="333333"/>
                <w:sz w:val="20"/>
                <w:szCs w:val="20"/>
                <w:lang w:val="en-US" w:eastAsia="es-ES"/>
              </w:rPr>
              <w:t xml:space="preserve"> speak to the driver while the bus is in motion.</w:t>
            </w:r>
            <w:r w:rsidRPr="007A5FAD">
              <w:rPr>
                <w:rFonts w:ascii="Arial" w:eastAsia="Times New Roman" w:hAnsi="Arial" w:cs="Arial"/>
                <w:color w:val="333333"/>
                <w:sz w:val="20"/>
                <w:szCs w:val="20"/>
                <w:lang w:val="en-US" w:eastAsia="es-ES"/>
              </w:rPr>
              <w:t xml:space="preserve"> </w:t>
            </w:r>
          </w:p>
        </w:tc>
        <w:tc>
          <w:tcPr>
            <w:tcW w:w="2500" w:type="pct"/>
            <w:tcBorders>
              <w:top w:val="outset" w:sz="6" w:space="0" w:color="auto"/>
              <w:left w:val="outset" w:sz="6" w:space="0" w:color="auto"/>
              <w:bottom w:val="outset" w:sz="6" w:space="0" w:color="auto"/>
              <w:right w:val="outset" w:sz="6" w:space="0" w:color="auto"/>
            </w:tcBorders>
            <w:vAlign w:val="center"/>
            <w:hideMark/>
          </w:tcPr>
          <w:p w:rsidR="007A5FAD" w:rsidRPr="007A5FAD" w:rsidRDefault="007A5FAD" w:rsidP="007A5FAD">
            <w:pPr>
              <w:spacing w:after="240" w:line="300" w:lineRule="atLeast"/>
              <w:rPr>
                <w:rFonts w:ascii="Arial" w:eastAsia="Times New Roman" w:hAnsi="Arial" w:cs="Arial"/>
                <w:color w:val="333333"/>
                <w:sz w:val="20"/>
                <w:szCs w:val="20"/>
                <w:lang w:val="en-US" w:eastAsia="es-ES"/>
              </w:rPr>
            </w:pPr>
            <w:r w:rsidRPr="007A5FAD">
              <w:rPr>
                <w:rFonts w:ascii="Arial" w:eastAsia="Times New Roman" w:hAnsi="Arial" w:cs="Arial"/>
                <w:color w:val="333333"/>
                <w:sz w:val="20"/>
                <w:szCs w:val="20"/>
                <w:lang w:val="en-US" w:eastAsia="es-ES"/>
              </w:rPr>
              <w:t xml:space="preserve">We use </w:t>
            </w:r>
            <w:r w:rsidRPr="007A5FAD">
              <w:rPr>
                <w:rFonts w:ascii="Arial" w:eastAsia="Times New Roman" w:hAnsi="Arial" w:cs="Arial"/>
                <w:b/>
                <w:bCs/>
                <w:color w:val="333333"/>
                <w:sz w:val="20"/>
                <w:szCs w:val="20"/>
                <w:lang w:val="en-US" w:eastAsia="es-ES"/>
              </w:rPr>
              <w:t>couldn't / wasn't allowed to</w:t>
            </w:r>
            <w:r w:rsidRPr="007A5FAD">
              <w:rPr>
                <w:rFonts w:ascii="Arial" w:eastAsia="Times New Roman" w:hAnsi="Arial" w:cs="Arial"/>
                <w:color w:val="333333"/>
                <w:sz w:val="20"/>
                <w:szCs w:val="20"/>
                <w:lang w:val="en-US" w:eastAsia="es-ES"/>
              </w:rPr>
              <w:t xml:space="preserve"> to say that something was not permitted in the past:</w:t>
            </w:r>
            <w:r w:rsidRPr="007A5FAD">
              <w:rPr>
                <w:rFonts w:ascii="Arial" w:eastAsia="Times New Roman" w:hAnsi="Arial" w:cs="Arial"/>
                <w:color w:val="333333"/>
                <w:sz w:val="20"/>
                <w:szCs w:val="20"/>
                <w:lang w:val="en-US" w:eastAsia="es-ES"/>
              </w:rPr>
              <w:br/>
            </w:r>
            <w:r w:rsidRPr="007A5FAD">
              <w:rPr>
                <w:rFonts w:ascii="Arial" w:eastAsia="Times New Roman" w:hAnsi="Arial" w:cs="Arial"/>
                <w:color w:val="333333"/>
                <w:sz w:val="20"/>
                <w:szCs w:val="20"/>
                <w:lang w:val="en-US" w:eastAsia="es-ES"/>
              </w:rPr>
              <w:br/>
            </w:r>
            <w:r w:rsidRPr="007A5FAD">
              <w:rPr>
                <w:rFonts w:ascii="Arial" w:eastAsia="Times New Roman" w:hAnsi="Arial" w:cs="Arial"/>
                <w:i/>
                <w:iCs/>
                <w:color w:val="333333"/>
                <w:sz w:val="20"/>
                <w:szCs w:val="20"/>
                <w:lang w:val="en-US" w:eastAsia="es-ES"/>
              </w:rPr>
              <w:t xml:space="preserve">We </w:t>
            </w:r>
            <w:r w:rsidRPr="007A5FAD">
              <w:rPr>
                <w:rFonts w:ascii="Arial" w:eastAsia="Times New Roman" w:hAnsi="Arial" w:cs="Arial"/>
                <w:b/>
                <w:bCs/>
                <w:i/>
                <w:iCs/>
                <w:color w:val="333333"/>
                <w:sz w:val="20"/>
                <w:szCs w:val="20"/>
                <w:lang w:val="en-US" w:eastAsia="es-ES"/>
              </w:rPr>
              <w:t>couldn't</w:t>
            </w:r>
            <w:r w:rsidRPr="007A5FAD">
              <w:rPr>
                <w:rFonts w:ascii="Arial" w:eastAsia="Times New Roman" w:hAnsi="Arial" w:cs="Arial"/>
                <w:i/>
                <w:iCs/>
                <w:color w:val="333333"/>
                <w:sz w:val="20"/>
                <w:szCs w:val="20"/>
                <w:lang w:val="en-US" w:eastAsia="es-ES"/>
              </w:rPr>
              <w:t xml:space="preserve"> cross the border without our passports.</w:t>
            </w:r>
            <w:r w:rsidRPr="007A5FAD">
              <w:rPr>
                <w:rFonts w:ascii="Arial" w:eastAsia="Times New Roman" w:hAnsi="Arial" w:cs="Arial"/>
                <w:i/>
                <w:iCs/>
                <w:color w:val="333333"/>
                <w:sz w:val="20"/>
                <w:szCs w:val="20"/>
                <w:lang w:val="en-US" w:eastAsia="es-ES"/>
              </w:rPr>
              <w:br/>
            </w:r>
            <w:r w:rsidRPr="007A5FAD">
              <w:rPr>
                <w:rFonts w:ascii="Arial" w:eastAsia="Times New Roman" w:hAnsi="Arial" w:cs="Arial"/>
                <w:i/>
                <w:iCs/>
                <w:color w:val="333333"/>
                <w:sz w:val="20"/>
                <w:szCs w:val="20"/>
                <w:lang w:val="en-US" w:eastAsia="es-ES"/>
              </w:rPr>
              <w:br/>
            </w:r>
            <w:r w:rsidRPr="007A5FAD">
              <w:rPr>
                <w:rFonts w:ascii="Arial" w:eastAsia="Times New Roman" w:hAnsi="Arial" w:cs="Arial"/>
                <w:i/>
                <w:iCs/>
                <w:color w:val="333333"/>
                <w:sz w:val="20"/>
                <w:szCs w:val="20"/>
                <w:lang w:val="en-US" w:eastAsia="es-ES"/>
              </w:rPr>
              <w:br/>
            </w:r>
            <w:r w:rsidRPr="007A5FAD">
              <w:rPr>
                <w:rFonts w:ascii="Arial" w:eastAsia="Times New Roman" w:hAnsi="Arial" w:cs="Arial"/>
                <w:i/>
                <w:iCs/>
                <w:color w:val="333333"/>
                <w:sz w:val="20"/>
                <w:szCs w:val="20"/>
                <w:lang w:val="en-US" w:eastAsia="es-ES"/>
              </w:rPr>
              <w:br/>
            </w:r>
          </w:p>
        </w:tc>
      </w:tr>
      <w:tr w:rsidR="007A5FAD" w:rsidRPr="007A5FAD" w:rsidTr="007A5FAD">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7A5FAD" w:rsidRPr="007A5FAD" w:rsidRDefault="007A5FAD" w:rsidP="007A5FAD">
            <w:pPr>
              <w:spacing w:after="0" w:line="300" w:lineRule="atLeast"/>
              <w:rPr>
                <w:rFonts w:ascii="Arial" w:eastAsia="Times New Roman" w:hAnsi="Arial" w:cs="Arial"/>
                <w:color w:val="333333"/>
                <w:sz w:val="20"/>
                <w:szCs w:val="20"/>
                <w:lang w:val="en-US" w:eastAsia="es-ES"/>
              </w:rPr>
            </w:pPr>
            <w:r w:rsidRPr="007A5FAD">
              <w:rPr>
                <w:rFonts w:ascii="Arial" w:eastAsia="Times New Roman" w:hAnsi="Arial" w:cs="Arial"/>
                <w:b/>
                <w:bCs/>
                <w:color w:val="333333"/>
                <w:sz w:val="20"/>
                <w:szCs w:val="20"/>
                <w:lang w:val="en-US" w:eastAsia="es-ES"/>
              </w:rPr>
              <w:t xml:space="preserve">Asking for permission </w:t>
            </w:r>
            <w:r w:rsidRPr="007A5FAD">
              <w:rPr>
                <w:rFonts w:ascii="Arial" w:eastAsia="Times New Roman" w:hAnsi="Arial" w:cs="Arial"/>
                <w:b/>
                <w:bCs/>
                <w:color w:val="333333"/>
                <w:sz w:val="20"/>
                <w:szCs w:val="20"/>
                <w:lang w:val="en-US" w:eastAsia="es-ES"/>
              </w:rPr>
              <w:br/>
            </w:r>
            <w:r w:rsidRPr="007A5FAD">
              <w:rPr>
                <w:rFonts w:ascii="Arial" w:eastAsia="Times New Roman" w:hAnsi="Arial" w:cs="Arial"/>
                <w:b/>
                <w:bCs/>
                <w:i/>
                <w:iCs/>
                <w:color w:val="333333"/>
                <w:sz w:val="20"/>
                <w:szCs w:val="20"/>
                <w:lang w:val="en-US" w:eastAsia="es-ES"/>
              </w:rPr>
              <w:t>can, could, may</w:t>
            </w:r>
            <w:r w:rsidRPr="007A5FAD">
              <w:rPr>
                <w:rFonts w:ascii="Arial" w:eastAsia="Times New Roman" w:hAnsi="Arial" w:cs="Arial"/>
                <w:color w:val="333333"/>
                <w:sz w:val="20"/>
                <w:szCs w:val="20"/>
                <w:lang w:val="en-US" w:eastAsia="es-ES"/>
              </w:rPr>
              <w:t xml:space="preserve"> </w:t>
            </w:r>
            <w:r w:rsidRPr="007A5FAD">
              <w:rPr>
                <w:rFonts w:ascii="Arial" w:eastAsia="Times New Roman" w:hAnsi="Arial" w:cs="Arial"/>
                <w:color w:val="333333"/>
                <w:sz w:val="20"/>
                <w:szCs w:val="20"/>
                <w:lang w:val="en-US" w:eastAsia="es-ES"/>
              </w:rPr>
              <w:br/>
            </w:r>
            <w:r w:rsidRPr="007A5FAD">
              <w:rPr>
                <w:rFonts w:ascii="Arial" w:eastAsia="Times New Roman" w:hAnsi="Arial" w:cs="Arial"/>
                <w:color w:val="333333"/>
                <w:sz w:val="20"/>
                <w:szCs w:val="20"/>
                <w:lang w:val="en-US" w:eastAsia="es-ES"/>
              </w:rPr>
              <w:br/>
              <w:t xml:space="preserve">We use </w:t>
            </w:r>
            <w:r w:rsidRPr="007A5FAD">
              <w:rPr>
                <w:rFonts w:ascii="Arial" w:eastAsia="Times New Roman" w:hAnsi="Arial" w:cs="Arial"/>
                <w:b/>
                <w:bCs/>
                <w:color w:val="333333"/>
                <w:sz w:val="20"/>
                <w:szCs w:val="20"/>
                <w:lang w:val="en-US" w:eastAsia="es-ES"/>
              </w:rPr>
              <w:t>can I?</w:t>
            </w:r>
            <w:r w:rsidRPr="007A5FAD">
              <w:rPr>
                <w:rFonts w:ascii="Arial" w:eastAsia="Times New Roman" w:hAnsi="Arial" w:cs="Arial"/>
                <w:color w:val="333333"/>
                <w:sz w:val="20"/>
                <w:szCs w:val="20"/>
                <w:lang w:val="en-US" w:eastAsia="es-ES"/>
              </w:rPr>
              <w:t xml:space="preserve"> / </w:t>
            </w:r>
            <w:r w:rsidRPr="007A5FAD">
              <w:rPr>
                <w:rFonts w:ascii="Arial" w:eastAsia="Times New Roman" w:hAnsi="Arial" w:cs="Arial"/>
                <w:b/>
                <w:bCs/>
                <w:color w:val="333333"/>
                <w:sz w:val="20"/>
                <w:szCs w:val="20"/>
                <w:lang w:val="en-US" w:eastAsia="es-ES"/>
              </w:rPr>
              <w:t>could I</w:t>
            </w:r>
            <w:r w:rsidRPr="007A5FAD">
              <w:rPr>
                <w:rFonts w:ascii="Arial" w:eastAsia="Times New Roman" w:hAnsi="Arial" w:cs="Arial"/>
                <w:color w:val="333333"/>
                <w:sz w:val="20"/>
                <w:szCs w:val="20"/>
                <w:lang w:val="en-US" w:eastAsia="es-ES"/>
              </w:rPr>
              <w:t xml:space="preserve"> / </w:t>
            </w:r>
            <w:r w:rsidRPr="007A5FAD">
              <w:rPr>
                <w:rFonts w:ascii="Arial" w:eastAsia="Times New Roman" w:hAnsi="Arial" w:cs="Arial"/>
                <w:b/>
                <w:bCs/>
                <w:color w:val="333333"/>
                <w:sz w:val="20"/>
                <w:szCs w:val="20"/>
                <w:lang w:val="en-US" w:eastAsia="es-ES"/>
              </w:rPr>
              <w:t>may I?</w:t>
            </w:r>
            <w:r w:rsidRPr="007A5FAD">
              <w:rPr>
                <w:rFonts w:ascii="Arial" w:eastAsia="Times New Roman" w:hAnsi="Arial" w:cs="Arial"/>
                <w:color w:val="333333"/>
                <w:sz w:val="20"/>
                <w:szCs w:val="20"/>
                <w:lang w:val="en-US" w:eastAsia="es-ES"/>
              </w:rPr>
              <w:t xml:space="preserve"> to ask for permission:</w:t>
            </w:r>
            <w:r w:rsidRPr="007A5FAD">
              <w:rPr>
                <w:rFonts w:ascii="Arial" w:eastAsia="Times New Roman" w:hAnsi="Arial" w:cs="Arial"/>
                <w:color w:val="333333"/>
                <w:sz w:val="20"/>
                <w:szCs w:val="20"/>
                <w:lang w:val="en-US" w:eastAsia="es-ES"/>
              </w:rPr>
              <w:br/>
            </w:r>
            <w:r w:rsidRPr="007A5FAD">
              <w:rPr>
                <w:rFonts w:ascii="Arial" w:eastAsia="Times New Roman" w:hAnsi="Arial" w:cs="Arial"/>
                <w:b/>
                <w:bCs/>
                <w:i/>
                <w:iCs/>
                <w:color w:val="333333"/>
                <w:sz w:val="20"/>
                <w:szCs w:val="20"/>
                <w:lang w:val="en-US" w:eastAsia="es-ES"/>
              </w:rPr>
              <w:t>Can I</w:t>
            </w:r>
            <w:r w:rsidRPr="007A5FAD">
              <w:rPr>
                <w:rFonts w:ascii="Arial" w:eastAsia="Times New Roman" w:hAnsi="Arial" w:cs="Arial"/>
                <w:i/>
                <w:iCs/>
                <w:color w:val="333333"/>
                <w:sz w:val="20"/>
                <w:szCs w:val="20"/>
                <w:lang w:val="en-US" w:eastAsia="es-ES"/>
              </w:rPr>
              <w:t xml:space="preserve"> speak to John Wilson, please?</w:t>
            </w:r>
            <w:r w:rsidRPr="007A5FAD">
              <w:rPr>
                <w:rFonts w:ascii="Arial" w:eastAsia="Times New Roman" w:hAnsi="Arial" w:cs="Arial"/>
                <w:color w:val="333333"/>
                <w:sz w:val="20"/>
                <w:szCs w:val="20"/>
                <w:lang w:val="en-US" w:eastAsia="es-ES"/>
              </w:rPr>
              <w:br/>
            </w:r>
            <w:r w:rsidRPr="007A5FAD">
              <w:rPr>
                <w:rFonts w:ascii="Arial" w:eastAsia="Times New Roman" w:hAnsi="Arial" w:cs="Arial"/>
                <w:color w:val="333333"/>
                <w:sz w:val="20"/>
                <w:szCs w:val="20"/>
                <w:lang w:val="en-US" w:eastAsia="es-ES"/>
              </w:rPr>
              <w:br/>
            </w:r>
            <w:r w:rsidRPr="007A5FAD">
              <w:rPr>
                <w:rFonts w:ascii="Arial" w:eastAsia="Times New Roman" w:hAnsi="Arial" w:cs="Arial"/>
                <w:b/>
                <w:bCs/>
                <w:color w:val="333333"/>
                <w:sz w:val="20"/>
                <w:szCs w:val="20"/>
                <w:lang w:val="en-US" w:eastAsia="es-ES"/>
              </w:rPr>
              <w:t>Could</w:t>
            </w:r>
            <w:r w:rsidRPr="007A5FAD">
              <w:rPr>
                <w:rFonts w:ascii="Arial" w:eastAsia="Times New Roman" w:hAnsi="Arial" w:cs="Arial"/>
                <w:color w:val="333333"/>
                <w:sz w:val="20"/>
                <w:szCs w:val="20"/>
                <w:lang w:val="en-US" w:eastAsia="es-ES"/>
              </w:rPr>
              <w:t xml:space="preserve"> is more formal and polite than </w:t>
            </w:r>
            <w:r w:rsidRPr="007A5FAD">
              <w:rPr>
                <w:rFonts w:ascii="Arial" w:eastAsia="Times New Roman" w:hAnsi="Arial" w:cs="Arial"/>
                <w:b/>
                <w:bCs/>
                <w:color w:val="333333"/>
                <w:sz w:val="20"/>
                <w:szCs w:val="20"/>
                <w:lang w:val="en-US" w:eastAsia="es-ES"/>
              </w:rPr>
              <w:t>can</w:t>
            </w:r>
            <w:r w:rsidRPr="007A5FAD">
              <w:rPr>
                <w:rFonts w:ascii="Arial" w:eastAsia="Times New Roman" w:hAnsi="Arial" w:cs="Arial"/>
                <w:color w:val="333333"/>
                <w:sz w:val="20"/>
                <w:szCs w:val="20"/>
                <w:lang w:val="en-US" w:eastAsia="es-ES"/>
              </w:rPr>
              <w:t>:</w:t>
            </w:r>
            <w:r w:rsidRPr="007A5FAD">
              <w:rPr>
                <w:rFonts w:ascii="Arial" w:eastAsia="Times New Roman" w:hAnsi="Arial" w:cs="Arial"/>
                <w:color w:val="333333"/>
                <w:sz w:val="20"/>
                <w:szCs w:val="20"/>
                <w:lang w:val="en-US" w:eastAsia="es-ES"/>
              </w:rPr>
              <w:br/>
            </w:r>
            <w:r w:rsidRPr="007A5FAD">
              <w:rPr>
                <w:rFonts w:ascii="Arial" w:eastAsia="Times New Roman" w:hAnsi="Arial" w:cs="Arial"/>
                <w:i/>
                <w:iCs/>
                <w:color w:val="333333"/>
                <w:sz w:val="20"/>
                <w:szCs w:val="20"/>
                <w:lang w:val="en-US" w:eastAsia="es-ES"/>
              </w:rPr>
              <w:t>Could I speak to John Wilson, please?</w:t>
            </w:r>
            <w:r w:rsidRPr="007A5FAD">
              <w:rPr>
                <w:rFonts w:ascii="Arial" w:eastAsia="Times New Roman" w:hAnsi="Arial" w:cs="Arial"/>
                <w:color w:val="333333"/>
                <w:sz w:val="20"/>
                <w:szCs w:val="20"/>
                <w:lang w:val="en-US" w:eastAsia="es-ES"/>
              </w:rPr>
              <w:t xml:space="preserve"> </w:t>
            </w:r>
            <w:r w:rsidRPr="007A5FAD">
              <w:rPr>
                <w:rFonts w:ascii="Arial" w:eastAsia="Times New Roman" w:hAnsi="Arial" w:cs="Arial"/>
                <w:color w:val="333333"/>
                <w:sz w:val="20"/>
                <w:szCs w:val="20"/>
                <w:lang w:val="en-US" w:eastAsia="es-ES"/>
              </w:rPr>
              <w:br/>
            </w:r>
            <w:r w:rsidRPr="007A5FAD">
              <w:rPr>
                <w:rFonts w:ascii="Arial" w:eastAsia="Times New Roman" w:hAnsi="Arial" w:cs="Arial"/>
                <w:color w:val="333333"/>
                <w:sz w:val="20"/>
                <w:szCs w:val="20"/>
                <w:lang w:val="en-US" w:eastAsia="es-ES"/>
              </w:rPr>
              <w:br/>
            </w:r>
            <w:r w:rsidRPr="007A5FAD">
              <w:rPr>
                <w:rFonts w:ascii="Arial" w:eastAsia="Times New Roman" w:hAnsi="Arial" w:cs="Arial"/>
                <w:b/>
                <w:bCs/>
                <w:color w:val="333333"/>
                <w:sz w:val="20"/>
                <w:szCs w:val="20"/>
                <w:lang w:val="en-US" w:eastAsia="es-ES"/>
              </w:rPr>
              <w:t>May</w:t>
            </w:r>
            <w:r w:rsidRPr="007A5FAD">
              <w:rPr>
                <w:rFonts w:ascii="Arial" w:eastAsia="Times New Roman" w:hAnsi="Arial" w:cs="Arial"/>
                <w:color w:val="333333"/>
                <w:sz w:val="20"/>
                <w:szCs w:val="20"/>
                <w:lang w:val="en-US" w:eastAsia="es-ES"/>
              </w:rPr>
              <w:t xml:space="preserve"> is the most formal: </w:t>
            </w:r>
            <w:r w:rsidRPr="007A5FAD">
              <w:rPr>
                <w:rFonts w:ascii="Arial" w:eastAsia="Times New Roman" w:hAnsi="Arial" w:cs="Arial"/>
                <w:color w:val="333333"/>
                <w:sz w:val="20"/>
                <w:szCs w:val="20"/>
                <w:lang w:val="en-US" w:eastAsia="es-ES"/>
              </w:rPr>
              <w:br/>
            </w:r>
            <w:r w:rsidRPr="007A5FAD">
              <w:rPr>
                <w:rFonts w:ascii="Arial" w:eastAsia="Times New Roman" w:hAnsi="Arial" w:cs="Arial"/>
                <w:i/>
                <w:iCs/>
                <w:color w:val="333333"/>
                <w:sz w:val="20"/>
                <w:szCs w:val="20"/>
                <w:lang w:val="en-US" w:eastAsia="es-ES"/>
              </w:rPr>
              <w:t>May I speak to John Wilson, please?</w:t>
            </w:r>
          </w:p>
        </w:tc>
        <w:tc>
          <w:tcPr>
            <w:tcW w:w="2500" w:type="pct"/>
            <w:tcBorders>
              <w:top w:val="outset" w:sz="6" w:space="0" w:color="auto"/>
              <w:left w:val="outset" w:sz="6" w:space="0" w:color="auto"/>
              <w:bottom w:val="outset" w:sz="6" w:space="0" w:color="auto"/>
              <w:right w:val="outset" w:sz="6" w:space="0" w:color="auto"/>
            </w:tcBorders>
            <w:vAlign w:val="center"/>
            <w:hideMark/>
          </w:tcPr>
          <w:p w:rsidR="007A5FAD" w:rsidRPr="007A5FAD" w:rsidRDefault="007A5FAD" w:rsidP="007A5FAD">
            <w:pPr>
              <w:spacing w:after="0" w:line="300" w:lineRule="atLeast"/>
              <w:rPr>
                <w:rFonts w:ascii="Arial" w:eastAsia="Times New Roman" w:hAnsi="Arial" w:cs="Arial"/>
                <w:color w:val="333333"/>
                <w:sz w:val="20"/>
                <w:szCs w:val="20"/>
                <w:lang w:val="en-US" w:eastAsia="es-ES"/>
              </w:rPr>
            </w:pPr>
            <w:r w:rsidRPr="007A5FAD">
              <w:rPr>
                <w:rFonts w:ascii="Arial" w:eastAsia="Times New Roman" w:hAnsi="Arial" w:cs="Arial"/>
                <w:b/>
                <w:bCs/>
                <w:color w:val="333333"/>
                <w:sz w:val="20"/>
                <w:szCs w:val="20"/>
                <w:lang w:val="en-US" w:eastAsia="es-ES"/>
              </w:rPr>
              <w:t xml:space="preserve">Questions about permission in the past </w:t>
            </w:r>
            <w:r w:rsidRPr="007A5FAD">
              <w:rPr>
                <w:rFonts w:ascii="Arial" w:eastAsia="Times New Roman" w:hAnsi="Arial" w:cs="Arial"/>
                <w:b/>
                <w:bCs/>
                <w:color w:val="333333"/>
                <w:sz w:val="20"/>
                <w:szCs w:val="20"/>
                <w:lang w:val="en-US" w:eastAsia="es-ES"/>
              </w:rPr>
              <w:br/>
            </w:r>
            <w:r w:rsidRPr="007A5FAD">
              <w:rPr>
                <w:rFonts w:ascii="Arial" w:eastAsia="Times New Roman" w:hAnsi="Arial" w:cs="Arial"/>
                <w:b/>
                <w:bCs/>
                <w:i/>
                <w:iCs/>
                <w:color w:val="333333"/>
                <w:sz w:val="20"/>
                <w:szCs w:val="20"/>
                <w:lang w:val="en-US" w:eastAsia="es-ES"/>
              </w:rPr>
              <w:t>was allowed to?</w:t>
            </w:r>
            <w:r w:rsidRPr="007A5FAD">
              <w:rPr>
                <w:rFonts w:ascii="Arial" w:eastAsia="Times New Roman" w:hAnsi="Arial" w:cs="Arial"/>
                <w:b/>
                <w:bCs/>
                <w:color w:val="333333"/>
                <w:sz w:val="20"/>
                <w:szCs w:val="20"/>
                <w:lang w:val="en-US" w:eastAsia="es-ES"/>
              </w:rPr>
              <w:t xml:space="preserve"> / </w:t>
            </w:r>
            <w:r w:rsidRPr="007A5FAD">
              <w:rPr>
                <w:rFonts w:ascii="Arial" w:eastAsia="Times New Roman" w:hAnsi="Arial" w:cs="Arial"/>
                <w:b/>
                <w:bCs/>
                <w:i/>
                <w:iCs/>
                <w:color w:val="333333"/>
                <w:sz w:val="20"/>
                <w:szCs w:val="20"/>
                <w:lang w:val="en-US" w:eastAsia="es-ES"/>
              </w:rPr>
              <w:t>could?</w:t>
            </w:r>
            <w:r w:rsidRPr="007A5FAD">
              <w:rPr>
                <w:rFonts w:ascii="Arial" w:eastAsia="Times New Roman" w:hAnsi="Arial" w:cs="Arial"/>
                <w:color w:val="333333"/>
                <w:sz w:val="20"/>
                <w:szCs w:val="20"/>
                <w:lang w:val="en-US" w:eastAsia="es-ES"/>
              </w:rPr>
              <w:t xml:space="preserve"> </w:t>
            </w:r>
            <w:r w:rsidRPr="007A5FAD">
              <w:rPr>
                <w:rFonts w:ascii="Arial" w:eastAsia="Times New Roman" w:hAnsi="Arial" w:cs="Arial"/>
                <w:color w:val="333333"/>
                <w:sz w:val="20"/>
                <w:szCs w:val="20"/>
                <w:lang w:val="en-US" w:eastAsia="es-ES"/>
              </w:rPr>
              <w:br/>
            </w:r>
            <w:r w:rsidRPr="007A5FAD">
              <w:rPr>
                <w:rFonts w:ascii="Arial" w:eastAsia="Times New Roman" w:hAnsi="Arial" w:cs="Arial"/>
                <w:color w:val="333333"/>
                <w:sz w:val="20"/>
                <w:szCs w:val="20"/>
                <w:lang w:val="en-US" w:eastAsia="es-ES"/>
              </w:rPr>
              <w:br/>
            </w:r>
            <w:r w:rsidRPr="007A5FAD">
              <w:rPr>
                <w:rFonts w:ascii="Arial" w:eastAsia="Times New Roman" w:hAnsi="Arial" w:cs="Arial"/>
                <w:i/>
                <w:iCs/>
                <w:color w:val="333333"/>
                <w:sz w:val="20"/>
                <w:szCs w:val="20"/>
                <w:lang w:val="en-US" w:eastAsia="es-ES"/>
              </w:rPr>
              <w:t xml:space="preserve">Were you </w:t>
            </w:r>
            <w:r w:rsidRPr="007A5FAD">
              <w:rPr>
                <w:rFonts w:ascii="Arial" w:eastAsia="Times New Roman" w:hAnsi="Arial" w:cs="Arial"/>
                <w:b/>
                <w:bCs/>
                <w:i/>
                <w:iCs/>
                <w:color w:val="333333"/>
                <w:sz w:val="20"/>
                <w:szCs w:val="20"/>
                <w:lang w:val="en-US" w:eastAsia="es-ES"/>
              </w:rPr>
              <w:t>allowed to</w:t>
            </w:r>
            <w:r w:rsidRPr="007A5FAD">
              <w:rPr>
                <w:rFonts w:ascii="Arial" w:eastAsia="Times New Roman" w:hAnsi="Arial" w:cs="Arial"/>
                <w:i/>
                <w:iCs/>
                <w:color w:val="333333"/>
                <w:sz w:val="20"/>
                <w:szCs w:val="20"/>
                <w:lang w:val="en-US" w:eastAsia="es-ES"/>
              </w:rPr>
              <w:t xml:space="preserve"> stay up late when you were a child?</w:t>
            </w:r>
            <w:r w:rsidRPr="007A5FAD">
              <w:rPr>
                <w:rFonts w:ascii="Arial" w:eastAsia="Times New Roman" w:hAnsi="Arial" w:cs="Arial"/>
                <w:i/>
                <w:iCs/>
                <w:color w:val="333333"/>
                <w:sz w:val="20"/>
                <w:szCs w:val="20"/>
                <w:lang w:val="en-US" w:eastAsia="es-ES"/>
              </w:rPr>
              <w:br/>
            </w:r>
            <w:r w:rsidRPr="007A5FAD">
              <w:rPr>
                <w:rFonts w:ascii="Arial" w:eastAsia="Times New Roman" w:hAnsi="Arial" w:cs="Arial"/>
                <w:b/>
                <w:bCs/>
                <w:i/>
                <w:iCs/>
                <w:color w:val="333333"/>
                <w:sz w:val="20"/>
                <w:szCs w:val="20"/>
                <w:lang w:val="en-US" w:eastAsia="es-ES"/>
              </w:rPr>
              <w:t>Could</w:t>
            </w:r>
            <w:r w:rsidRPr="007A5FAD">
              <w:rPr>
                <w:rFonts w:ascii="Arial" w:eastAsia="Times New Roman" w:hAnsi="Arial" w:cs="Arial"/>
                <w:i/>
                <w:iCs/>
                <w:color w:val="333333"/>
                <w:sz w:val="20"/>
                <w:szCs w:val="20"/>
                <w:lang w:val="en-US" w:eastAsia="es-ES"/>
              </w:rPr>
              <w:t xml:space="preserve"> you stay up late when you were a child?</w:t>
            </w:r>
            <w:r w:rsidRPr="007A5FAD">
              <w:rPr>
                <w:rFonts w:ascii="Arial" w:eastAsia="Times New Roman" w:hAnsi="Arial" w:cs="Arial"/>
                <w:i/>
                <w:iCs/>
                <w:color w:val="333333"/>
                <w:sz w:val="20"/>
                <w:szCs w:val="20"/>
                <w:lang w:val="en-US" w:eastAsia="es-ES"/>
              </w:rPr>
              <w:br/>
            </w:r>
            <w:r w:rsidRPr="007A5FAD">
              <w:rPr>
                <w:rFonts w:ascii="Arial" w:eastAsia="Times New Roman" w:hAnsi="Arial" w:cs="Arial"/>
                <w:b/>
                <w:bCs/>
                <w:i/>
                <w:iCs/>
                <w:color w:val="333333"/>
                <w:sz w:val="20"/>
                <w:szCs w:val="20"/>
                <w:lang w:val="en-US" w:eastAsia="es-ES"/>
              </w:rPr>
              <w:t>Could</w:t>
            </w:r>
            <w:r w:rsidRPr="007A5FAD">
              <w:rPr>
                <w:rFonts w:ascii="Arial" w:eastAsia="Times New Roman" w:hAnsi="Arial" w:cs="Arial"/>
                <w:i/>
                <w:iCs/>
                <w:color w:val="333333"/>
                <w:sz w:val="20"/>
                <w:szCs w:val="20"/>
                <w:lang w:val="en-US" w:eastAsia="es-ES"/>
              </w:rPr>
              <w:t xml:space="preserve"> people travel between East and West Berlin during the Cold War</w:t>
            </w:r>
          </w:p>
        </w:tc>
      </w:tr>
    </w:tbl>
    <w:p w:rsidR="00A6761E" w:rsidRDefault="00A6761E" w:rsidP="003C5AFA">
      <w:pPr>
        <w:shd w:val="clear" w:color="auto" w:fill="FFFFFF"/>
        <w:spacing w:after="0" w:line="300" w:lineRule="atLeast"/>
        <w:rPr>
          <w:rFonts w:ascii="Arial" w:eastAsia="Times New Roman" w:hAnsi="Arial" w:cs="Arial"/>
          <w:color w:val="333333"/>
          <w:sz w:val="20"/>
          <w:szCs w:val="20"/>
          <w:lang w:val="en-US" w:eastAsia="es-ES"/>
        </w:rPr>
      </w:pPr>
    </w:p>
    <w:p w:rsidR="00B8270D" w:rsidRDefault="00B8270D" w:rsidP="003C5AFA">
      <w:pPr>
        <w:shd w:val="clear" w:color="auto" w:fill="FFFFFF"/>
        <w:spacing w:after="0" w:line="300" w:lineRule="atLeast"/>
        <w:rPr>
          <w:rFonts w:ascii="Arial" w:eastAsia="Times New Roman" w:hAnsi="Arial" w:cs="Arial"/>
          <w:color w:val="333333"/>
          <w:sz w:val="20"/>
          <w:szCs w:val="20"/>
          <w:lang w:val="en-US" w:eastAsia="es-ES"/>
        </w:rPr>
      </w:pPr>
    </w:p>
    <w:p w:rsidR="00A6761E" w:rsidRDefault="00A6761E" w:rsidP="003C5AFA">
      <w:pPr>
        <w:shd w:val="clear" w:color="auto" w:fill="FFFFFF"/>
        <w:spacing w:after="0" w:line="300" w:lineRule="atLeast"/>
        <w:rPr>
          <w:rFonts w:ascii="Arial" w:eastAsia="Times New Roman" w:hAnsi="Arial" w:cs="Arial"/>
          <w:color w:val="333333"/>
          <w:sz w:val="20"/>
          <w:szCs w:val="20"/>
          <w:lang w:val="en-US" w:eastAsia="es-ES"/>
        </w:rPr>
      </w:pPr>
    </w:p>
    <w:p w:rsidR="00B8270D" w:rsidRPr="003C5AFA" w:rsidRDefault="00B8270D" w:rsidP="003C5AFA">
      <w:pPr>
        <w:shd w:val="clear" w:color="auto" w:fill="FFFFFF"/>
        <w:spacing w:after="0" w:line="300" w:lineRule="atLeast"/>
        <w:rPr>
          <w:rFonts w:ascii="Arial" w:eastAsia="Times New Roman" w:hAnsi="Arial" w:cs="Arial"/>
          <w:color w:val="333333"/>
          <w:sz w:val="20"/>
          <w:szCs w:val="20"/>
          <w:lang w:val="en-US" w:eastAsia="es-ES"/>
        </w:rPr>
      </w:pPr>
    </w:p>
    <w:tbl>
      <w:tblPr>
        <w:tblW w:w="8850" w:type="dxa"/>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4425"/>
        <w:gridCol w:w="4425"/>
      </w:tblGrid>
      <w:tr w:rsidR="003C5AFA" w:rsidRPr="003C5AFA" w:rsidTr="003C5AFA">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3C5AFA" w:rsidRPr="003C5AFA" w:rsidRDefault="003C5AFA" w:rsidP="003C5AFA">
            <w:pPr>
              <w:spacing w:after="0" w:line="300" w:lineRule="atLeast"/>
              <w:rPr>
                <w:rFonts w:ascii="Arial" w:eastAsia="Times New Roman" w:hAnsi="Arial" w:cs="Arial"/>
                <w:color w:val="333333"/>
                <w:sz w:val="20"/>
                <w:szCs w:val="20"/>
                <w:lang w:val="en-US" w:eastAsia="es-ES"/>
              </w:rPr>
            </w:pPr>
            <w:r w:rsidRPr="003C5AFA">
              <w:rPr>
                <w:rFonts w:ascii="Arial" w:eastAsia="Times New Roman" w:hAnsi="Arial" w:cs="Arial"/>
                <w:b/>
                <w:bCs/>
                <w:color w:val="333333"/>
                <w:sz w:val="20"/>
                <w:szCs w:val="20"/>
                <w:lang w:val="en-US" w:eastAsia="es-ES"/>
              </w:rPr>
              <w:t>Must / can't - to express probability in the present</w:t>
            </w:r>
          </w:p>
        </w:tc>
      </w:tr>
      <w:tr w:rsidR="003C5AFA" w:rsidRPr="003C5AFA" w:rsidTr="003C5AFA">
        <w:trPr>
          <w:trHeight w:val="585"/>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3C5AFA" w:rsidRPr="003C5AFA" w:rsidRDefault="003C5AFA" w:rsidP="003C5AFA">
            <w:pPr>
              <w:spacing w:after="0" w:line="300" w:lineRule="atLeast"/>
              <w:rPr>
                <w:rFonts w:ascii="Arial" w:eastAsia="Times New Roman" w:hAnsi="Arial" w:cs="Arial"/>
                <w:color w:val="333333"/>
                <w:sz w:val="20"/>
                <w:szCs w:val="20"/>
                <w:lang w:val="en-US" w:eastAsia="es-ES"/>
              </w:rPr>
            </w:pPr>
            <w:r w:rsidRPr="003C5AFA">
              <w:rPr>
                <w:rFonts w:ascii="Arial" w:eastAsia="Times New Roman" w:hAnsi="Arial" w:cs="Arial"/>
                <w:color w:val="333333"/>
                <w:sz w:val="20"/>
                <w:szCs w:val="20"/>
                <w:lang w:val="en-US" w:eastAsia="es-ES"/>
              </w:rPr>
              <w:t xml:space="preserve">Structure: modal + infinitive without </w:t>
            </w:r>
            <w:r w:rsidRPr="003C5AFA">
              <w:rPr>
                <w:rFonts w:ascii="Arial" w:eastAsia="Times New Roman" w:hAnsi="Arial" w:cs="Arial"/>
                <w:i/>
                <w:iCs/>
                <w:color w:val="333333"/>
                <w:sz w:val="20"/>
                <w:szCs w:val="20"/>
                <w:lang w:val="en-US" w:eastAsia="es-ES"/>
              </w:rPr>
              <w:t>to</w:t>
            </w:r>
            <w:r w:rsidRPr="003C5AFA">
              <w:rPr>
                <w:rFonts w:ascii="Arial" w:eastAsia="Times New Roman" w:hAnsi="Arial" w:cs="Arial"/>
                <w:color w:val="333333"/>
                <w:sz w:val="20"/>
                <w:szCs w:val="20"/>
                <w:lang w:val="en-US" w:eastAsia="es-ES"/>
              </w:rPr>
              <w:br/>
              <w:t>must be, must have, can't go, etc.</w:t>
            </w:r>
          </w:p>
        </w:tc>
      </w:tr>
      <w:tr w:rsidR="003C5AFA" w:rsidRPr="003C5AFA" w:rsidTr="003C5AFA">
        <w:trPr>
          <w:trHeight w:val="585"/>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3C5AFA" w:rsidRPr="003C5AFA" w:rsidRDefault="003C5AFA" w:rsidP="003C5AFA">
            <w:pPr>
              <w:spacing w:after="0" w:line="300" w:lineRule="atLeast"/>
              <w:rPr>
                <w:rFonts w:ascii="Arial" w:eastAsia="Times New Roman" w:hAnsi="Arial" w:cs="Arial"/>
                <w:color w:val="333333"/>
                <w:sz w:val="20"/>
                <w:szCs w:val="20"/>
                <w:lang w:val="en-US" w:eastAsia="es-ES"/>
              </w:rPr>
            </w:pPr>
            <w:r w:rsidRPr="003C5AFA">
              <w:rPr>
                <w:rFonts w:ascii="Arial" w:eastAsia="Times New Roman" w:hAnsi="Arial" w:cs="Arial"/>
                <w:color w:val="333333"/>
                <w:sz w:val="20"/>
                <w:szCs w:val="20"/>
                <w:lang w:val="en-US" w:eastAsia="es-ES"/>
              </w:rPr>
              <w:t xml:space="preserve">We use </w:t>
            </w:r>
            <w:r w:rsidRPr="003C5AFA">
              <w:rPr>
                <w:rFonts w:ascii="Arial" w:eastAsia="Times New Roman" w:hAnsi="Arial" w:cs="Arial"/>
                <w:b/>
                <w:bCs/>
                <w:color w:val="333333"/>
                <w:sz w:val="20"/>
                <w:szCs w:val="20"/>
                <w:lang w:val="en-US" w:eastAsia="es-ES"/>
              </w:rPr>
              <w:t>must</w:t>
            </w:r>
            <w:r w:rsidRPr="003C5AFA">
              <w:rPr>
                <w:rFonts w:ascii="Arial" w:eastAsia="Times New Roman" w:hAnsi="Arial" w:cs="Arial"/>
                <w:color w:val="333333"/>
                <w:sz w:val="20"/>
                <w:szCs w:val="20"/>
                <w:lang w:val="en-US" w:eastAsia="es-ES"/>
              </w:rPr>
              <w:t xml:space="preserve"> to express that we feel sure that something is true.</w:t>
            </w:r>
          </w:p>
        </w:tc>
        <w:tc>
          <w:tcPr>
            <w:tcW w:w="2500" w:type="pct"/>
            <w:tcBorders>
              <w:top w:val="outset" w:sz="6" w:space="0" w:color="auto"/>
              <w:left w:val="outset" w:sz="6" w:space="0" w:color="auto"/>
              <w:bottom w:val="outset" w:sz="6" w:space="0" w:color="auto"/>
              <w:right w:val="outset" w:sz="6" w:space="0" w:color="auto"/>
            </w:tcBorders>
            <w:vAlign w:val="center"/>
            <w:hideMark/>
          </w:tcPr>
          <w:p w:rsidR="003C5AFA" w:rsidRPr="003C5AFA" w:rsidRDefault="003C5AFA" w:rsidP="003C5AFA">
            <w:pPr>
              <w:spacing w:after="0" w:line="300" w:lineRule="atLeast"/>
              <w:rPr>
                <w:rFonts w:ascii="Arial" w:eastAsia="Times New Roman" w:hAnsi="Arial" w:cs="Arial"/>
                <w:color w:val="333333"/>
                <w:sz w:val="20"/>
                <w:szCs w:val="20"/>
                <w:lang w:eastAsia="es-ES"/>
              </w:rPr>
            </w:pPr>
            <w:r w:rsidRPr="003C5AFA">
              <w:rPr>
                <w:rFonts w:ascii="Arial" w:eastAsia="Times New Roman" w:hAnsi="Arial" w:cs="Arial"/>
                <w:i/>
                <w:iCs/>
                <w:color w:val="333333"/>
                <w:sz w:val="20"/>
                <w:szCs w:val="20"/>
                <w:lang w:val="en-US" w:eastAsia="es-ES"/>
              </w:rPr>
              <w:t xml:space="preserve">They are really good, they </w:t>
            </w:r>
            <w:r w:rsidRPr="003C5AFA">
              <w:rPr>
                <w:rFonts w:ascii="Arial" w:eastAsia="Times New Roman" w:hAnsi="Arial" w:cs="Arial"/>
                <w:b/>
                <w:bCs/>
                <w:i/>
                <w:iCs/>
                <w:color w:val="333333"/>
                <w:sz w:val="20"/>
                <w:szCs w:val="20"/>
                <w:lang w:val="en-US" w:eastAsia="es-ES"/>
              </w:rPr>
              <w:t>must</w:t>
            </w:r>
            <w:r w:rsidRPr="003C5AFA">
              <w:rPr>
                <w:rFonts w:ascii="Arial" w:eastAsia="Times New Roman" w:hAnsi="Arial" w:cs="Arial"/>
                <w:i/>
                <w:iCs/>
                <w:color w:val="333333"/>
                <w:sz w:val="20"/>
                <w:szCs w:val="20"/>
                <w:lang w:val="en-US" w:eastAsia="es-ES"/>
              </w:rPr>
              <w:t xml:space="preserve"> win. </w:t>
            </w:r>
            <w:r w:rsidRPr="003C5AFA">
              <w:rPr>
                <w:rFonts w:ascii="Arial" w:eastAsia="Times New Roman" w:hAnsi="Arial" w:cs="Arial"/>
                <w:i/>
                <w:iCs/>
                <w:color w:val="333333"/>
                <w:sz w:val="20"/>
                <w:szCs w:val="20"/>
                <w:lang w:val="en-US" w:eastAsia="es-ES"/>
              </w:rPr>
              <w:br/>
              <w:t xml:space="preserve">They </w:t>
            </w:r>
            <w:r w:rsidRPr="003C5AFA">
              <w:rPr>
                <w:rFonts w:ascii="Arial" w:eastAsia="Times New Roman" w:hAnsi="Arial" w:cs="Arial"/>
                <w:b/>
                <w:bCs/>
                <w:i/>
                <w:iCs/>
                <w:color w:val="333333"/>
                <w:sz w:val="20"/>
                <w:szCs w:val="20"/>
                <w:lang w:val="en-US" w:eastAsia="es-ES"/>
              </w:rPr>
              <w:t>must</w:t>
            </w:r>
            <w:r w:rsidRPr="003C5AFA">
              <w:rPr>
                <w:rFonts w:ascii="Arial" w:eastAsia="Times New Roman" w:hAnsi="Arial" w:cs="Arial"/>
                <w:i/>
                <w:iCs/>
                <w:color w:val="333333"/>
                <w:sz w:val="20"/>
                <w:szCs w:val="20"/>
                <w:lang w:val="en-US" w:eastAsia="es-ES"/>
              </w:rPr>
              <w:t xml:space="preserve"> be very rich. </w:t>
            </w:r>
            <w:r w:rsidRPr="003C5AFA">
              <w:rPr>
                <w:rFonts w:ascii="Arial" w:eastAsia="Times New Roman" w:hAnsi="Arial" w:cs="Arial"/>
                <w:i/>
                <w:iCs/>
                <w:color w:val="333333"/>
                <w:sz w:val="20"/>
                <w:szCs w:val="20"/>
                <w:lang w:eastAsia="es-ES"/>
              </w:rPr>
              <w:t>Look at the house.</w:t>
            </w:r>
          </w:p>
        </w:tc>
      </w:tr>
      <w:tr w:rsidR="003C5AFA" w:rsidRPr="003C5AFA" w:rsidTr="003C5AFA">
        <w:trPr>
          <w:trHeight w:val="465"/>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3C5AFA" w:rsidRPr="003C5AFA" w:rsidRDefault="003C5AFA" w:rsidP="003C5AFA">
            <w:pPr>
              <w:spacing w:after="0" w:line="300" w:lineRule="atLeast"/>
              <w:rPr>
                <w:rFonts w:ascii="Arial" w:eastAsia="Times New Roman" w:hAnsi="Arial" w:cs="Arial"/>
                <w:color w:val="333333"/>
                <w:sz w:val="20"/>
                <w:szCs w:val="20"/>
                <w:lang w:val="en-US" w:eastAsia="es-ES"/>
              </w:rPr>
            </w:pPr>
            <w:r w:rsidRPr="003C5AFA">
              <w:rPr>
                <w:rFonts w:ascii="Arial" w:eastAsia="Times New Roman" w:hAnsi="Arial" w:cs="Arial"/>
                <w:color w:val="333333"/>
                <w:sz w:val="20"/>
                <w:szCs w:val="20"/>
                <w:lang w:val="en-US" w:eastAsia="es-ES"/>
              </w:rPr>
              <w:t xml:space="preserve">We use </w:t>
            </w:r>
            <w:r w:rsidRPr="003C5AFA">
              <w:rPr>
                <w:rFonts w:ascii="Arial" w:eastAsia="Times New Roman" w:hAnsi="Arial" w:cs="Arial"/>
                <w:b/>
                <w:bCs/>
                <w:color w:val="333333"/>
                <w:sz w:val="20"/>
                <w:szCs w:val="20"/>
                <w:lang w:val="en-US" w:eastAsia="es-ES"/>
              </w:rPr>
              <w:t>can't</w:t>
            </w:r>
            <w:r w:rsidRPr="003C5AFA">
              <w:rPr>
                <w:rFonts w:ascii="Arial" w:eastAsia="Times New Roman" w:hAnsi="Arial" w:cs="Arial"/>
                <w:color w:val="333333"/>
                <w:sz w:val="20"/>
                <w:szCs w:val="20"/>
                <w:lang w:val="en-US" w:eastAsia="es-ES"/>
              </w:rPr>
              <w:t xml:space="preserve"> to say we are sure that something is impossible.</w:t>
            </w:r>
          </w:p>
        </w:tc>
        <w:tc>
          <w:tcPr>
            <w:tcW w:w="2500" w:type="pct"/>
            <w:tcBorders>
              <w:top w:val="outset" w:sz="6" w:space="0" w:color="auto"/>
              <w:left w:val="outset" w:sz="6" w:space="0" w:color="auto"/>
              <w:bottom w:val="outset" w:sz="6" w:space="0" w:color="auto"/>
              <w:right w:val="outset" w:sz="6" w:space="0" w:color="auto"/>
            </w:tcBorders>
            <w:vAlign w:val="center"/>
            <w:hideMark/>
          </w:tcPr>
          <w:p w:rsidR="003C5AFA" w:rsidRPr="003C5AFA" w:rsidRDefault="003C5AFA" w:rsidP="003C5AFA">
            <w:pPr>
              <w:spacing w:after="0" w:line="300" w:lineRule="atLeast"/>
              <w:rPr>
                <w:rFonts w:ascii="Arial" w:eastAsia="Times New Roman" w:hAnsi="Arial" w:cs="Arial"/>
                <w:color w:val="333333"/>
                <w:sz w:val="20"/>
                <w:szCs w:val="20"/>
                <w:lang w:eastAsia="es-ES"/>
              </w:rPr>
            </w:pPr>
            <w:r w:rsidRPr="003C5AFA">
              <w:rPr>
                <w:rFonts w:ascii="Arial" w:eastAsia="Times New Roman" w:hAnsi="Arial" w:cs="Arial"/>
                <w:i/>
                <w:iCs/>
                <w:color w:val="333333"/>
                <w:sz w:val="20"/>
                <w:szCs w:val="20"/>
                <w:lang w:val="en-US" w:eastAsia="es-ES"/>
              </w:rPr>
              <w:t xml:space="preserve">She </w:t>
            </w:r>
            <w:r w:rsidRPr="003C5AFA">
              <w:rPr>
                <w:rFonts w:ascii="Arial" w:eastAsia="Times New Roman" w:hAnsi="Arial" w:cs="Arial"/>
                <w:b/>
                <w:bCs/>
                <w:i/>
                <w:iCs/>
                <w:color w:val="333333"/>
                <w:sz w:val="20"/>
                <w:szCs w:val="20"/>
                <w:lang w:val="en-US" w:eastAsia="es-ES"/>
              </w:rPr>
              <w:t xml:space="preserve">can't </w:t>
            </w:r>
            <w:r w:rsidRPr="003C5AFA">
              <w:rPr>
                <w:rFonts w:ascii="Arial" w:eastAsia="Times New Roman" w:hAnsi="Arial" w:cs="Arial"/>
                <w:i/>
                <w:iCs/>
                <w:color w:val="333333"/>
                <w:sz w:val="20"/>
                <w:szCs w:val="20"/>
                <w:lang w:val="en-US" w:eastAsia="es-ES"/>
              </w:rPr>
              <w:t xml:space="preserve">be ill. I've just seen her in the shop and she looked fine. </w:t>
            </w:r>
            <w:r w:rsidRPr="003C5AFA">
              <w:rPr>
                <w:rFonts w:ascii="Arial" w:eastAsia="Times New Roman" w:hAnsi="Arial" w:cs="Arial"/>
                <w:i/>
                <w:iCs/>
                <w:color w:val="333333"/>
                <w:sz w:val="20"/>
                <w:szCs w:val="20"/>
                <w:lang w:val="en-US" w:eastAsia="es-ES"/>
              </w:rPr>
              <w:br/>
            </w:r>
            <w:r w:rsidRPr="003C5AFA">
              <w:rPr>
                <w:rFonts w:ascii="Arial" w:eastAsia="Times New Roman" w:hAnsi="Arial" w:cs="Arial"/>
                <w:i/>
                <w:iCs/>
                <w:color w:val="333333"/>
                <w:sz w:val="20"/>
                <w:szCs w:val="20"/>
                <w:lang w:eastAsia="es-ES"/>
              </w:rPr>
              <w:t xml:space="preserve">It </w:t>
            </w:r>
            <w:r w:rsidRPr="003C5AFA">
              <w:rPr>
                <w:rFonts w:ascii="Arial" w:eastAsia="Times New Roman" w:hAnsi="Arial" w:cs="Arial"/>
                <w:b/>
                <w:bCs/>
                <w:i/>
                <w:iCs/>
                <w:color w:val="333333"/>
                <w:sz w:val="20"/>
                <w:szCs w:val="20"/>
                <w:lang w:eastAsia="es-ES"/>
              </w:rPr>
              <w:t xml:space="preserve">can't </w:t>
            </w:r>
            <w:r w:rsidRPr="003C5AFA">
              <w:rPr>
                <w:rFonts w:ascii="Arial" w:eastAsia="Times New Roman" w:hAnsi="Arial" w:cs="Arial"/>
                <w:i/>
                <w:iCs/>
                <w:color w:val="333333"/>
                <w:sz w:val="20"/>
                <w:szCs w:val="20"/>
                <w:lang w:eastAsia="es-ES"/>
              </w:rPr>
              <w:t>be true. I don't believe it</w:t>
            </w:r>
          </w:p>
        </w:tc>
      </w:tr>
      <w:tr w:rsidR="003C5AFA" w:rsidRPr="003C5AFA" w:rsidTr="003C5AFA">
        <w:trPr>
          <w:trHeight w:val="465"/>
          <w:tblCellSpacing w:w="0" w:type="dxa"/>
        </w:trPr>
        <w:tc>
          <w:tcPr>
            <w:tcW w:w="2500" w:type="pct"/>
            <w:tcBorders>
              <w:top w:val="outset" w:sz="6" w:space="0" w:color="auto"/>
              <w:left w:val="outset" w:sz="6" w:space="0" w:color="auto"/>
              <w:bottom w:val="outset" w:sz="6" w:space="0" w:color="auto"/>
              <w:right w:val="outset" w:sz="6" w:space="0" w:color="auto"/>
            </w:tcBorders>
            <w:vAlign w:val="center"/>
          </w:tcPr>
          <w:p w:rsidR="003C5AFA" w:rsidRPr="003C5AFA" w:rsidRDefault="003C5AFA" w:rsidP="003C5AFA">
            <w:pPr>
              <w:spacing w:after="0" w:line="300" w:lineRule="atLeast"/>
              <w:rPr>
                <w:rFonts w:ascii="Arial" w:eastAsia="Times New Roman" w:hAnsi="Arial" w:cs="Arial"/>
                <w:color w:val="333333"/>
                <w:sz w:val="20"/>
                <w:szCs w:val="20"/>
                <w:lang w:val="en-US" w:eastAsia="es-ES"/>
              </w:rPr>
            </w:pPr>
          </w:p>
        </w:tc>
        <w:tc>
          <w:tcPr>
            <w:tcW w:w="2500" w:type="pct"/>
            <w:tcBorders>
              <w:top w:val="outset" w:sz="6" w:space="0" w:color="auto"/>
              <w:left w:val="outset" w:sz="6" w:space="0" w:color="auto"/>
              <w:bottom w:val="outset" w:sz="6" w:space="0" w:color="auto"/>
              <w:right w:val="outset" w:sz="6" w:space="0" w:color="auto"/>
            </w:tcBorders>
            <w:vAlign w:val="center"/>
          </w:tcPr>
          <w:p w:rsidR="003C5AFA" w:rsidRPr="003C5AFA" w:rsidRDefault="003C5AFA" w:rsidP="003C5AFA">
            <w:pPr>
              <w:spacing w:after="0" w:line="300" w:lineRule="atLeast"/>
              <w:rPr>
                <w:rFonts w:ascii="Arial" w:eastAsia="Times New Roman" w:hAnsi="Arial" w:cs="Arial"/>
                <w:i/>
                <w:iCs/>
                <w:color w:val="333333"/>
                <w:sz w:val="20"/>
                <w:szCs w:val="20"/>
                <w:lang w:val="en-US" w:eastAsia="es-ES"/>
              </w:rPr>
            </w:pPr>
          </w:p>
        </w:tc>
      </w:tr>
    </w:tbl>
    <w:p w:rsidR="009A6FB1" w:rsidRDefault="009A6FB1"/>
    <w:p w:rsidR="003C5AFA" w:rsidRDefault="003C5AFA"/>
    <w:p w:rsidR="003C5AFA" w:rsidRDefault="003C5AFA"/>
    <w:tbl>
      <w:tblPr>
        <w:tblW w:w="8850" w:type="dxa"/>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4425"/>
        <w:gridCol w:w="4425"/>
      </w:tblGrid>
      <w:tr w:rsidR="003C5AFA" w:rsidRPr="003C5AFA" w:rsidTr="003C5AFA">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3C5AFA" w:rsidRPr="003C5AFA" w:rsidRDefault="003C5AFA" w:rsidP="003C5AFA">
            <w:pPr>
              <w:spacing w:after="0" w:line="300" w:lineRule="atLeast"/>
              <w:rPr>
                <w:rFonts w:ascii="Arial" w:eastAsia="Times New Roman" w:hAnsi="Arial" w:cs="Arial"/>
                <w:color w:val="333333"/>
                <w:sz w:val="20"/>
                <w:szCs w:val="20"/>
                <w:lang w:val="en-US" w:eastAsia="es-ES"/>
              </w:rPr>
            </w:pPr>
            <w:r w:rsidRPr="003C5AFA">
              <w:rPr>
                <w:rFonts w:ascii="Arial" w:eastAsia="Times New Roman" w:hAnsi="Arial" w:cs="Arial"/>
                <w:b/>
                <w:bCs/>
                <w:color w:val="333333"/>
                <w:sz w:val="20"/>
                <w:szCs w:val="20"/>
                <w:lang w:val="en-US" w:eastAsia="es-ES"/>
              </w:rPr>
              <w:t>May / might / could - to express probability in the present</w:t>
            </w:r>
          </w:p>
        </w:tc>
      </w:tr>
      <w:tr w:rsidR="003C5AFA" w:rsidRPr="003C5AFA" w:rsidTr="003C5AFA">
        <w:trPr>
          <w:trHeight w:val="645"/>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3C5AFA" w:rsidRPr="003C5AFA" w:rsidRDefault="003C5AFA" w:rsidP="003C5AFA">
            <w:pPr>
              <w:spacing w:after="0" w:line="300" w:lineRule="atLeast"/>
              <w:rPr>
                <w:rFonts w:ascii="Arial" w:eastAsia="Times New Roman" w:hAnsi="Arial" w:cs="Arial"/>
                <w:color w:val="333333"/>
                <w:sz w:val="20"/>
                <w:szCs w:val="20"/>
                <w:lang w:val="en-US" w:eastAsia="es-ES"/>
              </w:rPr>
            </w:pPr>
            <w:r w:rsidRPr="003C5AFA">
              <w:rPr>
                <w:rFonts w:ascii="Arial" w:eastAsia="Times New Roman" w:hAnsi="Arial" w:cs="Arial"/>
                <w:color w:val="333333"/>
                <w:sz w:val="20"/>
                <w:szCs w:val="20"/>
                <w:lang w:val="en-US" w:eastAsia="es-ES"/>
              </w:rPr>
              <w:t xml:space="preserve">Structure: modal + infinitive without </w:t>
            </w:r>
            <w:r w:rsidRPr="003C5AFA">
              <w:rPr>
                <w:rFonts w:ascii="Arial" w:eastAsia="Times New Roman" w:hAnsi="Arial" w:cs="Arial"/>
                <w:i/>
                <w:iCs/>
                <w:color w:val="333333"/>
                <w:sz w:val="20"/>
                <w:szCs w:val="20"/>
                <w:lang w:val="en-US" w:eastAsia="es-ES"/>
              </w:rPr>
              <w:t>to</w:t>
            </w:r>
            <w:r w:rsidRPr="003C5AFA">
              <w:rPr>
                <w:rFonts w:ascii="Arial" w:eastAsia="Times New Roman" w:hAnsi="Arial" w:cs="Arial"/>
                <w:color w:val="333333"/>
                <w:sz w:val="20"/>
                <w:szCs w:val="20"/>
                <w:lang w:val="en-US" w:eastAsia="es-ES"/>
              </w:rPr>
              <w:br/>
              <w:t>may be, might do, could go, etc.</w:t>
            </w:r>
          </w:p>
        </w:tc>
      </w:tr>
      <w:tr w:rsidR="003C5AFA" w:rsidRPr="003C5AFA" w:rsidTr="003C5AFA">
        <w:trPr>
          <w:trHeight w:val="885"/>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3C5AFA" w:rsidRPr="003C5AFA" w:rsidRDefault="003C5AFA" w:rsidP="003C5AFA">
            <w:pPr>
              <w:spacing w:after="0" w:line="300" w:lineRule="atLeast"/>
              <w:rPr>
                <w:rFonts w:ascii="Arial" w:eastAsia="Times New Roman" w:hAnsi="Arial" w:cs="Arial"/>
                <w:color w:val="333333"/>
                <w:sz w:val="20"/>
                <w:szCs w:val="20"/>
                <w:lang w:val="en-US" w:eastAsia="es-ES"/>
              </w:rPr>
            </w:pPr>
            <w:r w:rsidRPr="003C5AFA">
              <w:rPr>
                <w:rFonts w:ascii="Arial" w:eastAsia="Times New Roman" w:hAnsi="Arial" w:cs="Arial"/>
                <w:color w:val="333333"/>
                <w:sz w:val="20"/>
                <w:szCs w:val="20"/>
                <w:lang w:val="en-US" w:eastAsia="es-ES"/>
              </w:rPr>
              <w:t xml:space="preserve">We use </w:t>
            </w:r>
            <w:r w:rsidRPr="003C5AFA">
              <w:rPr>
                <w:rFonts w:ascii="Arial" w:eastAsia="Times New Roman" w:hAnsi="Arial" w:cs="Arial"/>
                <w:b/>
                <w:bCs/>
                <w:color w:val="333333"/>
                <w:sz w:val="20"/>
                <w:szCs w:val="20"/>
                <w:lang w:val="en-US" w:eastAsia="es-ES"/>
              </w:rPr>
              <w:t>may</w:t>
            </w:r>
            <w:r w:rsidRPr="003C5AFA">
              <w:rPr>
                <w:rFonts w:ascii="Arial" w:eastAsia="Times New Roman" w:hAnsi="Arial" w:cs="Arial"/>
                <w:color w:val="333333"/>
                <w:sz w:val="20"/>
                <w:szCs w:val="20"/>
                <w:lang w:val="en-US" w:eastAsia="es-ES"/>
              </w:rPr>
              <w:t xml:space="preserve"> or </w:t>
            </w:r>
            <w:r w:rsidRPr="003C5AFA">
              <w:rPr>
                <w:rFonts w:ascii="Arial" w:eastAsia="Times New Roman" w:hAnsi="Arial" w:cs="Arial"/>
                <w:b/>
                <w:bCs/>
                <w:color w:val="333333"/>
                <w:sz w:val="20"/>
                <w:szCs w:val="20"/>
                <w:lang w:val="en-US" w:eastAsia="es-ES"/>
              </w:rPr>
              <w:t>could</w:t>
            </w:r>
            <w:r w:rsidRPr="003C5AFA">
              <w:rPr>
                <w:rFonts w:ascii="Arial" w:eastAsia="Times New Roman" w:hAnsi="Arial" w:cs="Arial"/>
                <w:color w:val="333333"/>
                <w:sz w:val="20"/>
                <w:szCs w:val="20"/>
                <w:lang w:val="en-US" w:eastAsia="es-ES"/>
              </w:rPr>
              <w:t xml:space="preserve"> or </w:t>
            </w:r>
            <w:r w:rsidRPr="003C5AFA">
              <w:rPr>
                <w:rFonts w:ascii="Arial" w:eastAsia="Times New Roman" w:hAnsi="Arial" w:cs="Arial"/>
                <w:b/>
                <w:bCs/>
                <w:color w:val="333333"/>
                <w:sz w:val="20"/>
                <w:szCs w:val="20"/>
                <w:lang w:val="en-US" w:eastAsia="es-ES"/>
              </w:rPr>
              <w:t>might</w:t>
            </w:r>
            <w:r w:rsidRPr="003C5AFA">
              <w:rPr>
                <w:rFonts w:ascii="Arial" w:eastAsia="Times New Roman" w:hAnsi="Arial" w:cs="Arial"/>
                <w:color w:val="333333"/>
                <w:sz w:val="20"/>
                <w:szCs w:val="20"/>
                <w:lang w:val="en-US" w:eastAsia="es-ES"/>
              </w:rPr>
              <w:t xml:space="preserve"> to say that it is possible that something will happen or is happening.</w:t>
            </w:r>
          </w:p>
        </w:tc>
        <w:tc>
          <w:tcPr>
            <w:tcW w:w="2500" w:type="pct"/>
            <w:tcBorders>
              <w:top w:val="outset" w:sz="6" w:space="0" w:color="auto"/>
              <w:left w:val="outset" w:sz="6" w:space="0" w:color="auto"/>
              <w:bottom w:val="outset" w:sz="6" w:space="0" w:color="auto"/>
              <w:right w:val="outset" w:sz="6" w:space="0" w:color="auto"/>
            </w:tcBorders>
            <w:vAlign w:val="center"/>
            <w:hideMark/>
          </w:tcPr>
          <w:p w:rsidR="003C5AFA" w:rsidRPr="003C5AFA" w:rsidRDefault="003C5AFA" w:rsidP="003C5AFA">
            <w:pPr>
              <w:spacing w:after="0" w:line="300" w:lineRule="atLeast"/>
              <w:rPr>
                <w:rFonts w:ascii="Arial" w:eastAsia="Times New Roman" w:hAnsi="Arial" w:cs="Arial"/>
                <w:color w:val="333333"/>
                <w:sz w:val="20"/>
                <w:szCs w:val="20"/>
                <w:lang w:eastAsia="es-ES"/>
              </w:rPr>
            </w:pPr>
            <w:r w:rsidRPr="003C5AFA">
              <w:rPr>
                <w:rFonts w:ascii="Arial" w:eastAsia="Times New Roman" w:hAnsi="Arial" w:cs="Arial"/>
                <w:i/>
                <w:iCs/>
                <w:color w:val="333333"/>
                <w:sz w:val="20"/>
                <w:szCs w:val="20"/>
                <w:lang w:val="en-US" w:eastAsia="es-ES"/>
              </w:rPr>
              <w:t xml:space="preserve">They </w:t>
            </w:r>
            <w:r w:rsidRPr="003C5AFA">
              <w:rPr>
                <w:rFonts w:ascii="Arial" w:eastAsia="Times New Roman" w:hAnsi="Arial" w:cs="Arial"/>
                <w:b/>
                <w:bCs/>
                <w:i/>
                <w:iCs/>
                <w:color w:val="333333"/>
                <w:sz w:val="20"/>
                <w:szCs w:val="20"/>
                <w:lang w:val="en-US" w:eastAsia="es-ES"/>
              </w:rPr>
              <w:t>may</w:t>
            </w:r>
            <w:r w:rsidRPr="003C5AFA">
              <w:rPr>
                <w:rFonts w:ascii="Arial" w:eastAsia="Times New Roman" w:hAnsi="Arial" w:cs="Arial"/>
                <w:i/>
                <w:iCs/>
                <w:color w:val="333333"/>
                <w:sz w:val="20"/>
                <w:szCs w:val="20"/>
                <w:lang w:val="en-US" w:eastAsia="es-ES"/>
              </w:rPr>
              <w:t xml:space="preserve"> be arriving tomorrow.</w:t>
            </w:r>
            <w:r w:rsidRPr="003C5AFA">
              <w:rPr>
                <w:rFonts w:ascii="Arial" w:eastAsia="Times New Roman" w:hAnsi="Arial" w:cs="Arial"/>
                <w:i/>
                <w:iCs/>
                <w:color w:val="333333"/>
                <w:sz w:val="20"/>
                <w:szCs w:val="20"/>
                <w:lang w:val="en-US" w:eastAsia="es-ES"/>
              </w:rPr>
              <w:br/>
              <w:t xml:space="preserve">He </w:t>
            </w:r>
            <w:r w:rsidRPr="003C5AFA">
              <w:rPr>
                <w:rFonts w:ascii="Arial" w:eastAsia="Times New Roman" w:hAnsi="Arial" w:cs="Arial"/>
                <w:b/>
                <w:bCs/>
                <w:i/>
                <w:iCs/>
                <w:color w:val="333333"/>
                <w:sz w:val="20"/>
                <w:szCs w:val="20"/>
                <w:lang w:val="en-US" w:eastAsia="es-ES"/>
              </w:rPr>
              <w:t>might</w:t>
            </w:r>
            <w:r w:rsidRPr="003C5AFA">
              <w:rPr>
                <w:rFonts w:ascii="Arial" w:eastAsia="Times New Roman" w:hAnsi="Arial" w:cs="Arial"/>
                <w:i/>
                <w:iCs/>
                <w:color w:val="333333"/>
                <w:sz w:val="20"/>
                <w:szCs w:val="20"/>
                <w:lang w:val="en-US" w:eastAsia="es-ES"/>
              </w:rPr>
              <w:t xml:space="preserve"> be away on holiday.</w:t>
            </w:r>
            <w:r w:rsidRPr="003C5AFA">
              <w:rPr>
                <w:rFonts w:ascii="Arial" w:eastAsia="Times New Roman" w:hAnsi="Arial" w:cs="Arial"/>
                <w:i/>
                <w:iCs/>
                <w:color w:val="333333"/>
                <w:sz w:val="20"/>
                <w:szCs w:val="20"/>
                <w:lang w:val="en-US" w:eastAsia="es-ES"/>
              </w:rPr>
              <w:br/>
              <w:t xml:space="preserve">He </w:t>
            </w:r>
            <w:r w:rsidRPr="003C5AFA">
              <w:rPr>
                <w:rFonts w:ascii="Arial" w:eastAsia="Times New Roman" w:hAnsi="Arial" w:cs="Arial"/>
                <w:b/>
                <w:bCs/>
                <w:i/>
                <w:iCs/>
                <w:color w:val="333333"/>
                <w:sz w:val="20"/>
                <w:szCs w:val="20"/>
                <w:lang w:val="en-US" w:eastAsia="es-ES"/>
              </w:rPr>
              <w:t>could</w:t>
            </w:r>
            <w:r w:rsidRPr="003C5AFA">
              <w:rPr>
                <w:rFonts w:ascii="Arial" w:eastAsia="Times New Roman" w:hAnsi="Arial" w:cs="Arial"/>
                <w:i/>
                <w:iCs/>
                <w:color w:val="333333"/>
                <w:sz w:val="20"/>
                <w:szCs w:val="20"/>
                <w:lang w:val="en-US" w:eastAsia="es-ES"/>
              </w:rPr>
              <w:t xml:space="preserve"> be away on holiday. </w:t>
            </w:r>
            <w:r w:rsidRPr="003C5AFA">
              <w:rPr>
                <w:rFonts w:ascii="Arial" w:eastAsia="Times New Roman" w:hAnsi="Arial" w:cs="Arial"/>
                <w:i/>
                <w:iCs/>
                <w:color w:val="333333"/>
                <w:sz w:val="20"/>
                <w:szCs w:val="20"/>
                <w:lang w:val="en-US" w:eastAsia="es-ES"/>
              </w:rPr>
              <w:br/>
            </w:r>
            <w:r w:rsidRPr="003C5AFA">
              <w:rPr>
                <w:rFonts w:ascii="Arial" w:eastAsia="Times New Roman" w:hAnsi="Arial" w:cs="Arial"/>
                <w:i/>
                <w:iCs/>
                <w:color w:val="333333"/>
                <w:sz w:val="20"/>
                <w:szCs w:val="20"/>
                <w:lang w:eastAsia="es-ES"/>
              </w:rPr>
              <w:t xml:space="preserve">He </w:t>
            </w:r>
            <w:r w:rsidRPr="003C5AFA">
              <w:rPr>
                <w:rFonts w:ascii="Arial" w:eastAsia="Times New Roman" w:hAnsi="Arial" w:cs="Arial"/>
                <w:b/>
                <w:bCs/>
                <w:i/>
                <w:iCs/>
                <w:color w:val="333333"/>
                <w:sz w:val="20"/>
                <w:szCs w:val="20"/>
                <w:lang w:eastAsia="es-ES"/>
              </w:rPr>
              <w:t xml:space="preserve">might </w:t>
            </w:r>
            <w:r w:rsidRPr="003C5AFA">
              <w:rPr>
                <w:rFonts w:ascii="Arial" w:eastAsia="Times New Roman" w:hAnsi="Arial" w:cs="Arial"/>
                <w:i/>
                <w:iCs/>
                <w:color w:val="333333"/>
                <w:sz w:val="20"/>
                <w:szCs w:val="20"/>
                <w:lang w:eastAsia="es-ES"/>
              </w:rPr>
              <w:t xml:space="preserve">be offered the job. </w:t>
            </w:r>
          </w:p>
        </w:tc>
      </w:tr>
      <w:tr w:rsidR="003C5AFA" w:rsidRPr="003C5AFA" w:rsidTr="003C5AFA">
        <w:trPr>
          <w:trHeight w:val="960"/>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3C5AFA" w:rsidRPr="003C5AFA" w:rsidRDefault="003C5AFA" w:rsidP="003C5AFA">
            <w:pPr>
              <w:spacing w:after="0" w:line="300" w:lineRule="atLeast"/>
              <w:rPr>
                <w:rFonts w:ascii="Arial" w:eastAsia="Times New Roman" w:hAnsi="Arial" w:cs="Arial"/>
                <w:color w:val="333333"/>
                <w:sz w:val="20"/>
                <w:szCs w:val="20"/>
                <w:lang w:val="en-US" w:eastAsia="es-ES"/>
              </w:rPr>
            </w:pPr>
            <w:r w:rsidRPr="003C5AFA">
              <w:rPr>
                <w:rFonts w:ascii="Arial" w:eastAsia="Times New Roman" w:hAnsi="Arial" w:cs="Arial"/>
                <w:color w:val="333333"/>
                <w:sz w:val="20"/>
                <w:szCs w:val="20"/>
                <w:lang w:val="en-US" w:eastAsia="es-ES"/>
              </w:rPr>
              <w:t xml:space="preserve">The negative of </w:t>
            </w:r>
            <w:r w:rsidRPr="003C5AFA">
              <w:rPr>
                <w:rFonts w:ascii="Arial" w:eastAsia="Times New Roman" w:hAnsi="Arial" w:cs="Arial"/>
                <w:b/>
                <w:bCs/>
                <w:color w:val="333333"/>
                <w:sz w:val="20"/>
                <w:szCs w:val="20"/>
                <w:lang w:val="en-US" w:eastAsia="es-ES"/>
              </w:rPr>
              <w:t>may</w:t>
            </w:r>
            <w:r w:rsidRPr="003C5AFA">
              <w:rPr>
                <w:rFonts w:ascii="Arial" w:eastAsia="Times New Roman" w:hAnsi="Arial" w:cs="Arial"/>
                <w:color w:val="333333"/>
                <w:sz w:val="20"/>
                <w:szCs w:val="20"/>
                <w:lang w:val="en-US" w:eastAsia="es-ES"/>
              </w:rPr>
              <w:t xml:space="preserve"> is </w:t>
            </w:r>
            <w:r w:rsidRPr="003C5AFA">
              <w:rPr>
                <w:rFonts w:ascii="Arial" w:eastAsia="Times New Roman" w:hAnsi="Arial" w:cs="Arial"/>
                <w:b/>
                <w:bCs/>
                <w:color w:val="333333"/>
                <w:sz w:val="20"/>
                <w:szCs w:val="20"/>
                <w:lang w:val="en-US" w:eastAsia="es-ES"/>
              </w:rPr>
              <w:t>may not.</w:t>
            </w:r>
            <w:r w:rsidRPr="003C5AFA">
              <w:rPr>
                <w:rFonts w:ascii="Arial" w:eastAsia="Times New Roman" w:hAnsi="Arial" w:cs="Arial"/>
                <w:b/>
                <w:bCs/>
                <w:color w:val="333333"/>
                <w:sz w:val="20"/>
                <w:szCs w:val="20"/>
                <w:lang w:val="en-US" w:eastAsia="es-ES"/>
              </w:rPr>
              <w:br/>
            </w:r>
            <w:r w:rsidRPr="003C5AFA">
              <w:rPr>
                <w:rFonts w:ascii="Arial" w:eastAsia="Times New Roman" w:hAnsi="Arial" w:cs="Arial"/>
                <w:color w:val="333333"/>
                <w:sz w:val="20"/>
                <w:szCs w:val="20"/>
                <w:lang w:val="en-US" w:eastAsia="es-ES"/>
              </w:rPr>
              <w:t xml:space="preserve">The negative of </w:t>
            </w:r>
            <w:r w:rsidRPr="003C5AFA">
              <w:rPr>
                <w:rFonts w:ascii="Arial" w:eastAsia="Times New Roman" w:hAnsi="Arial" w:cs="Arial"/>
                <w:b/>
                <w:bCs/>
                <w:color w:val="333333"/>
                <w:sz w:val="20"/>
                <w:szCs w:val="20"/>
                <w:lang w:val="en-US" w:eastAsia="es-ES"/>
              </w:rPr>
              <w:t>might</w:t>
            </w:r>
            <w:r w:rsidRPr="003C5AFA">
              <w:rPr>
                <w:rFonts w:ascii="Arial" w:eastAsia="Times New Roman" w:hAnsi="Arial" w:cs="Arial"/>
                <w:color w:val="333333"/>
                <w:sz w:val="20"/>
                <w:szCs w:val="20"/>
                <w:lang w:val="en-US" w:eastAsia="es-ES"/>
              </w:rPr>
              <w:t xml:space="preserve"> is </w:t>
            </w:r>
            <w:r w:rsidRPr="003C5AFA">
              <w:rPr>
                <w:rFonts w:ascii="Arial" w:eastAsia="Times New Roman" w:hAnsi="Arial" w:cs="Arial"/>
                <w:b/>
                <w:bCs/>
                <w:color w:val="333333"/>
                <w:sz w:val="20"/>
                <w:szCs w:val="20"/>
                <w:lang w:val="en-US" w:eastAsia="es-ES"/>
              </w:rPr>
              <w:t>might not.</w:t>
            </w:r>
            <w:r w:rsidRPr="003C5AFA">
              <w:rPr>
                <w:rFonts w:ascii="Arial" w:eastAsia="Times New Roman" w:hAnsi="Arial" w:cs="Arial"/>
                <w:b/>
                <w:bCs/>
                <w:color w:val="333333"/>
                <w:sz w:val="20"/>
                <w:szCs w:val="20"/>
                <w:lang w:val="en-US" w:eastAsia="es-ES"/>
              </w:rPr>
              <w:br/>
            </w:r>
            <w:r w:rsidRPr="003C5AFA">
              <w:rPr>
                <w:rFonts w:ascii="Arial" w:eastAsia="Times New Roman" w:hAnsi="Arial" w:cs="Arial"/>
                <w:color w:val="333333"/>
                <w:sz w:val="20"/>
                <w:szCs w:val="20"/>
                <w:lang w:val="en-US" w:eastAsia="es-ES"/>
              </w:rPr>
              <w:br/>
              <w:t>They both mean that it is possible that something will not happen or is not happening.</w:t>
            </w:r>
          </w:p>
          <w:p w:rsidR="003C5AFA" w:rsidRPr="003C5AFA" w:rsidRDefault="003C5AFA" w:rsidP="003C5AFA">
            <w:pPr>
              <w:spacing w:after="0" w:line="300" w:lineRule="atLeast"/>
              <w:rPr>
                <w:rFonts w:ascii="Arial" w:eastAsia="Times New Roman" w:hAnsi="Arial" w:cs="Arial"/>
                <w:color w:val="333333"/>
                <w:sz w:val="20"/>
                <w:szCs w:val="20"/>
                <w:lang w:val="en-US" w:eastAsia="es-ES"/>
              </w:rPr>
            </w:pPr>
            <w:r w:rsidRPr="003C5AFA">
              <w:rPr>
                <w:rFonts w:ascii="Arial" w:eastAsia="Times New Roman" w:hAnsi="Arial" w:cs="Arial"/>
                <w:color w:val="333333"/>
                <w:sz w:val="20"/>
                <w:szCs w:val="20"/>
                <w:lang w:val="en-US" w:eastAsia="es-ES"/>
              </w:rPr>
              <w:t xml:space="preserve">We DO NOT use </w:t>
            </w:r>
            <w:r w:rsidRPr="003C5AFA">
              <w:rPr>
                <w:rFonts w:ascii="Arial" w:eastAsia="Times New Roman" w:hAnsi="Arial" w:cs="Arial"/>
                <w:b/>
                <w:bCs/>
                <w:color w:val="333333"/>
                <w:sz w:val="20"/>
                <w:szCs w:val="20"/>
                <w:lang w:val="en-US" w:eastAsia="es-ES"/>
              </w:rPr>
              <w:t>could not</w:t>
            </w:r>
            <w:r w:rsidRPr="003C5AFA">
              <w:rPr>
                <w:rFonts w:ascii="Arial" w:eastAsia="Times New Roman" w:hAnsi="Arial" w:cs="Arial"/>
                <w:color w:val="333333"/>
                <w:sz w:val="20"/>
                <w:szCs w:val="20"/>
                <w:lang w:val="en-US" w:eastAsia="es-ES"/>
              </w:rPr>
              <w:t xml:space="preserve"> to express probability.</w:t>
            </w:r>
          </w:p>
        </w:tc>
        <w:tc>
          <w:tcPr>
            <w:tcW w:w="2500" w:type="pct"/>
            <w:tcBorders>
              <w:top w:val="outset" w:sz="6" w:space="0" w:color="auto"/>
              <w:left w:val="outset" w:sz="6" w:space="0" w:color="auto"/>
              <w:bottom w:val="outset" w:sz="6" w:space="0" w:color="auto"/>
              <w:right w:val="outset" w:sz="6" w:space="0" w:color="auto"/>
            </w:tcBorders>
            <w:vAlign w:val="center"/>
            <w:hideMark/>
          </w:tcPr>
          <w:p w:rsidR="003C5AFA" w:rsidRPr="003C5AFA" w:rsidRDefault="003C5AFA" w:rsidP="003C5AFA">
            <w:pPr>
              <w:spacing w:after="0" w:line="300" w:lineRule="atLeast"/>
              <w:rPr>
                <w:rFonts w:ascii="Arial" w:eastAsia="Times New Roman" w:hAnsi="Arial" w:cs="Arial"/>
                <w:color w:val="333333"/>
                <w:sz w:val="20"/>
                <w:szCs w:val="20"/>
                <w:lang w:eastAsia="es-ES"/>
              </w:rPr>
            </w:pPr>
            <w:r w:rsidRPr="003C5AFA">
              <w:rPr>
                <w:rFonts w:ascii="Arial" w:eastAsia="Times New Roman" w:hAnsi="Arial" w:cs="Arial"/>
                <w:i/>
                <w:iCs/>
                <w:color w:val="333333"/>
                <w:sz w:val="20"/>
                <w:szCs w:val="20"/>
                <w:lang w:val="en-US" w:eastAsia="es-ES"/>
              </w:rPr>
              <w:t xml:space="preserve">He </w:t>
            </w:r>
            <w:r w:rsidRPr="003C5AFA">
              <w:rPr>
                <w:rFonts w:ascii="Arial" w:eastAsia="Times New Roman" w:hAnsi="Arial" w:cs="Arial"/>
                <w:b/>
                <w:bCs/>
                <w:i/>
                <w:iCs/>
                <w:color w:val="333333"/>
                <w:sz w:val="20"/>
                <w:szCs w:val="20"/>
                <w:lang w:val="en-US" w:eastAsia="es-ES"/>
              </w:rPr>
              <w:t xml:space="preserve">might not </w:t>
            </w:r>
            <w:r w:rsidRPr="003C5AFA">
              <w:rPr>
                <w:rFonts w:ascii="Arial" w:eastAsia="Times New Roman" w:hAnsi="Arial" w:cs="Arial"/>
                <w:i/>
                <w:iCs/>
                <w:color w:val="333333"/>
                <w:sz w:val="20"/>
                <w:szCs w:val="20"/>
                <w:lang w:val="en-US" w:eastAsia="es-ES"/>
              </w:rPr>
              <w:t xml:space="preserve">be offered the job. </w:t>
            </w:r>
            <w:r w:rsidRPr="003C5AFA">
              <w:rPr>
                <w:rFonts w:ascii="Arial" w:eastAsia="Times New Roman" w:hAnsi="Arial" w:cs="Arial"/>
                <w:i/>
                <w:iCs/>
                <w:color w:val="333333"/>
                <w:sz w:val="20"/>
                <w:szCs w:val="20"/>
                <w:lang w:val="en-US" w:eastAsia="es-ES"/>
              </w:rPr>
              <w:br/>
            </w:r>
            <w:r w:rsidRPr="003C5AFA">
              <w:rPr>
                <w:rFonts w:ascii="Arial" w:eastAsia="Times New Roman" w:hAnsi="Arial" w:cs="Arial"/>
                <w:b/>
                <w:bCs/>
                <w:i/>
                <w:iCs/>
                <w:color w:val="333333"/>
                <w:sz w:val="20"/>
                <w:szCs w:val="20"/>
                <w:lang w:val="en-US" w:eastAsia="es-ES"/>
              </w:rPr>
              <w:t xml:space="preserve">I may not </w:t>
            </w:r>
            <w:r w:rsidRPr="003C5AFA">
              <w:rPr>
                <w:rFonts w:ascii="Arial" w:eastAsia="Times New Roman" w:hAnsi="Arial" w:cs="Arial"/>
                <w:i/>
                <w:iCs/>
                <w:color w:val="333333"/>
                <w:sz w:val="20"/>
                <w:szCs w:val="20"/>
                <w:lang w:val="en-US" w:eastAsia="es-ES"/>
              </w:rPr>
              <w:t>pass the exam.</w:t>
            </w:r>
            <w:r w:rsidRPr="003C5AFA">
              <w:rPr>
                <w:rFonts w:ascii="Arial" w:eastAsia="Times New Roman" w:hAnsi="Arial" w:cs="Arial"/>
                <w:i/>
                <w:iCs/>
                <w:color w:val="333333"/>
                <w:sz w:val="20"/>
                <w:szCs w:val="20"/>
                <w:lang w:val="en-US" w:eastAsia="es-ES"/>
              </w:rPr>
              <w:br/>
              <w:t xml:space="preserve">I </w:t>
            </w:r>
            <w:r w:rsidRPr="003C5AFA">
              <w:rPr>
                <w:rFonts w:ascii="Arial" w:eastAsia="Times New Roman" w:hAnsi="Arial" w:cs="Arial"/>
                <w:b/>
                <w:bCs/>
                <w:i/>
                <w:iCs/>
                <w:color w:val="333333"/>
                <w:sz w:val="20"/>
                <w:szCs w:val="20"/>
                <w:lang w:val="en-US" w:eastAsia="es-ES"/>
              </w:rPr>
              <w:t xml:space="preserve">might not </w:t>
            </w:r>
            <w:r w:rsidRPr="003C5AFA">
              <w:rPr>
                <w:rFonts w:ascii="Arial" w:eastAsia="Times New Roman" w:hAnsi="Arial" w:cs="Arial"/>
                <w:i/>
                <w:iCs/>
                <w:color w:val="333333"/>
                <w:sz w:val="20"/>
                <w:szCs w:val="20"/>
                <w:lang w:val="en-US" w:eastAsia="es-ES"/>
              </w:rPr>
              <w:t>go to the match tomorrow.</w:t>
            </w:r>
            <w:r w:rsidRPr="003C5AFA">
              <w:rPr>
                <w:rFonts w:ascii="Arial" w:eastAsia="Times New Roman" w:hAnsi="Arial" w:cs="Arial"/>
                <w:i/>
                <w:iCs/>
                <w:color w:val="333333"/>
                <w:sz w:val="20"/>
                <w:szCs w:val="20"/>
                <w:lang w:val="en-US" w:eastAsia="es-ES"/>
              </w:rPr>
              <w:br/>
            </w:r>
            <w:r w:rsidRPr="003C5AFA">
              <w:rPr>
                <w:rFonts w:ascii="Arial" w:eastAsia="Times New Roman" w:hAnsi="Arial" w:cs="Arial"/>
                <w:i/>
                <w:iCs/>
                <w:color w:val="333333"/>
                <w:sz w:val="20"/>
                <w:szCs w:val="20"/>
                <w:lang w:eastAsia="es-ES"/>
              </w:rPr>
              <w:t xml:space="preserve">I </w:t>
            </w:r>
            <w:del w:id="0" w:author="Unknown" w:date="2013-02-12T20:19:00Z">
              <w:r w:rsidRPr="003C5AFA">
                <w:rPr>
                  <w:rFonts w:ascii="Arial" w:eastAsia="Times New Roman" w:hAnsi="Arial" w:cs="Arial"/>
                  <w:i/>
                  <w:iCs/>
                  <w:color w:val="333333"/>
                  <w:sz w:val="20"/>
                  <w:szCs w:val="20"/>
                  <w:lang w:eastAsia="es-ES"/>
                </w:rPr>
                <w:delText>could not</w:delText>
              </w:r>
            </w:del>
            <w:r w:rsidRPr="003C5AFA">
              <w:rPr>
                <w:rFonts w:ascii="Arial" w:eastAsia="Times New Roman" w:hAnsi="Arial" w:cs="Arial"/>
                <w:i/>
                <w:iCs/>
                <w:color w:val="333333"/>
                <w:sz w:val="20"/>
                <w:szCs w:val="20"/>
                <w:lang w:eastAsia="es-ES"/>
              </w:rPr>
              <w:t xml:space="preserve"> go to the match tomorrow</w:t>
            </w:r>
          </w:p>
        </w:tc>
      </w:tr>
    </w:tbl>
    <w:p w:rsidR="003C5AFA" w:rsidRDefault="003C5AFA"/>
    <w:p w:rsidR="003C5AFA" w:rsidRDefault="003C5AFA"/>
    <w:p w:rsidR="00D52845" w:rsidRDefault="00D52845" w:rsidP="00D52845">
      <w:pPr>
        <w:shd w:val="clear" w:color="auto" w:fill="FFFFFF"/>
        <w:spacing w:after="0" w:line="300" w:lineRule="atLeast"/>
        <w:rPr>
          <w:rFonts w:ascii="Arial" w:eastAsia="Times New Roman" w:hAnsi="Arial" w:cs="Arial"/>
          <w:color w:val="333333"/>
          <w:sz w:val="20"/>
          <w:szCs w:val="20"/>
          <w:lang w:val="en-US" w:eastAsia="es-ES"/>
        </w:rPr>
      </w:pPr>
    </w:p>
    <w:p w:rsidR="00D52845" w:rsidRDefault="00D52845" w:rsidP="00D52845">
      <w:pPr>
        <w:shd w:val="clear" w:color="auto" w:fill="FFFFFF"/>
        <w:spacing w:after="0" w:line="300" w:lineRule="atLeast"/>
        <w:rPr>
          <w:rFonts w:ascii="Arial" w:eastAsia="Times New Roman" w:hAnsi="Arial" w:cs="Arial"/>
          <w:color w:val="333333"/>
          <w:sz w:val="20"/>
          <w:szCs w:val="20"/>
          <w:lang w:val="en-US" w:eastAsia="es-ES"/>
        </w:rPr>
      </w:pPr>
    </w:p>
    <w:p w:rsidR="00D52845" w:rsidRDefault="00D52845" w:rsidP="00D52845">
      <w:pPr>
        <w:shd w:val="clear" w:color="auto" w:fill="FFFFFF"/>
        <w:spacing w:after="0" w:line="300" w:lineRule="atLeast"/>
        <w:rPr>
          <w:rFonts w:ascii="Arial" w:eastAsia="Times New Roman" w:hAnsi="Arial" w:cs="Arial"/>
          <w:color w:val="333333"/>
          <w:sz w:val="20"/>
          <w:szCs w:val="20"/>
          <w:lang w:val="en-US" w:eastAsia="es-ES"/>
        </w:rPr>
      </w:pPr>
    </w:p>
    <w:p w:rsidR="00D52845" w:rsidRDefault="00D52845" w:rsidP="00D52845">
      <w:pPr>
        <w:shd w:val="clear" w:color="auto" w:fill="FFFFFF"/>
        <w:spacing w:after="0" w:line="300" w:lineRule="atLeast"/>
        <w:rPr>
          <w:rFonts w:ascii="Arial" w:eastAsia="Times New Roman" w:hAnsi="Arial" w:cs="Arial"/>
          <w:color w:val="333333"/>
          <w:sz w:val="20"/>
          <w:szCs w:val="20"/>
          <w:lang w:val="en-US" w:eastAsia="es-ES"/>
        </w:rPr>
      </w:pPr>
    </w:p>
    <w:p w:rsidR="00D52845" w:rsidRDefault="00D52845" w:rsidP="00D52845">
      <w:pPr>
        <w:shd w:val="clear" w:color="auto" w:fill="FFFFFF"/>
        <w:spacing w:after="0" w:line="300" w:lineRule="atLeast"/>
        <w:rPr>
          <w:rFonts w:ascii="Arial" w:eastAsia="Times New Roman" w:hAnsi="Arial" w:cs="Arial"/>
          <w:color w:val="333333"/>
          <w:sz w:val="20"/>
          <w:szCs w:val="20"/>
          <w:lang w:val="en-US" w:eastAsia="es-ES"/>
        </w:rPr>
      </w:pPr>
    </w:p>
    <w:p w:rsidR="00D52845" w:rsidRDefault="00D52845" w:rsidP="00D52845">
      <w:pPr>
        <w:shd w:val="clear" w:color="auto" w:fill="FFFFFF"/>
        <w:spacing w:after="0" w:line="300" w:lineRule="atLeast"/>
        <w:rPr>
          <w:rFonts w:ascii="Arial" w:eastAsia="Times New Roman" w:hAnsi="Arial" w:cs="Arial"/>
          <w:color w:val="333333"/>
          <w:sz w:val="20"/>
          <w:szCs w:val="20"/>
          <w:lang w:val="en-US" w:eastAsia="es-ES"/>
        </w:rPr>
      </w:pPr>
    </w:p>
    <w:p w:rsidR="00D52845" w:rsidRDefault="00D52845" w:rsidP="00D52845">
      <w:pPr>
        <w:shd w:val="clear" w:color="auto" w:fill="FFFFFF"/>
        <w:spacing w:after="0" w:line="300" w:lineRule="atLeast"/>
        <w:rPr>
          <w:rFonts w:ascii="Arial" w:eastAsia="Times New Roman" w:hAnsi="Arial" w:cs="Arial"/>
          <w:color w:val="333333"/>
          <w:sz w:val="20"/>
          <w:szCs w:val="20"/>
          <w:lang w:val="en-US" w:eastAsia="es-ES"/>
        </w:rPr>
      </w:pPr>
    </w:p>
    <w:p w:rsidR="00D52845" w:rsidRPr="00D52845" w:rsidRDefault="00D52845" w:rsidP="00D52845">
      <w:pPr>
        <w:shd w:val="clear" w:color="auto" w:fill="FFFFFF"/>
        <w:spacing w:after="0" w:line="300" w:lineRule="atLeast"/>
        <w:rPr>
          <w:rFonts w:ascii="Arial" w:eastAsia="Times New Roman" w:hAnsi="Arial" w:cs="Arial"/>
          <w:color w:val="333333"/>
          <w:sz w:val="20"/>
          <w:szCs w:val="20"/>
          <w:lang w:val="en-US" w:eastAsia="es-ES"/>
        </w:rPr>
      </w:pPr>
      <w:r w:rsidRPr="00D52845">
        <w:rPr>
          <w:rFonts w:ascii="Arial" w:eastAsia="Times New Roman" w:hAnsi="Arial" w:cs="Arial"/>
          <w:color w:val="333333"/>
          <w:sz w:val="20"/>
          <w:szCs w:val="20"/>
          <w:lang w:val="en-US" w:eastAsia="es-ES"/>
        </w:rPr>
        <w:lastRenderedPageBreak/>
        <w:t>The modal verb “must” has two past tense forms: “had to” and “must have”. Which form we use depends on whether we want to express obligation or if we want to say how certain we are about the probability of something happening. </w:t>
      </w:r>
    </w:p>
    <w:p w:rsidR="00D52845" w:rsidRPr="00D52845" w:rsidRDefault="00D52845" w:rsidP="00D52845">
      <w:pPr>
        <w:shd w:val="clear" w:color="auto" w:fill="FFFFFF"/>
        <w:spacing w:after="0" w:line="300" w:lineRule="atLeast"/>
        <w:rPr>
          <w:rFonts w:ascii="Arial" w:eastAsia="Times New Roman" w:hAnsi="Arial" w:cs="Arial"/>
          <w:color w:val="333333"/>
          <w:sz w:val="20"/>
          <w:szCs w:val="20"/>
          <w:lang w:val="en-US" w:eastAsia="es-ES"/>
        </w:rPr>
      </w:pPr>
      <w:r w:rsidRPr="00D52845">
        <w:rPr>
          <w:rFonts w:ascii="Arial" w:eastAsia="Times New Roman" w:hAnsi="Arial" w:cs="Arial"/>
          <w:color w:val="333333"/>
          <w:sz w:val="20"/>
          <w:szCs w:val="20"/>
          <w:lang w:val="en-US" w:eastAsia="es-ES"/>
        </w:rPr>
        <w:t>This table below shows us the past tense of “must” and “have to” and when to use them.</w:t>
      </w:r>
    </w:p>
    <w:tbl>
      <w:tblPr>
        <w:tblW w:w="8850" w:type="dxa"/>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4425"/>
        <w:gridCol w:w="4425"/>
      </w:tblGrid>
      <w:tr w:rsidR="00D52845" w:rsidRPr="00D52845" w:rsidTr="00D52845">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52845" w:rsidRPr="00D52845" w:rsidRDefault="00D52845" w:rsidP="00D52845">
            <w:pPr>
              <w:spacing w:after="0" w:line="300" w:lineRule="atLeast"/>
              <w:rPr>
                <w:rFonts w:ascii="Arial" w:eastAsia="Times New Roman" w:hAnsi="Arial" w:cs="Arial"/>
                <w:color w:val="333333"/>
                <w:sz w:val="20"/>
                <w:szCs w:val="20"/>
                <w:lang w:eastAsia="es-ES"/>
              </w:rPr>
            </w:pPr>
            <w:r w:rsidRPr="00D52845">
              <w:rPr>
                <w:rFonts w:ascii="Arial" w:eastAsia="Times New Roman" w:hAnsi="Arial" w:cs="Arial"/>
                <w:b/>
                <w:bCs/>
                <w:color w:val="333333"/>
                <w:sz w:val="20"/>
                <w:szCs w:val="20"/>
                <w:lang w:eastAsia="es-ES"/>
              </w:rPr>
              <w:t xml:space="preserve">Must / have to </w:t>
            </w:r>
          </w:p>
        </w:tc>
      </w:tr>
      <w:tr w:rsidR="00D52845" w:rsidRPr="00D52845" w:rsidTr="00D52845">
        <w:trPr>
          <w:trHeight w:val="360"/>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D52845" w:rsidRPr="00D52845" w:rsidRDefault="00D52845" w:rsidP="00D52845">
            <w:pPr>
              <w:spacing w:after="0" w:line="300" w:lineRule="atLeast"/>
              <w:rPr>
                <w:rFonts w:ascii="Arial" w:eastAsia="Times New Roman" w:hAnsi="Arial" w:cs="Arial"/>
                <w:color w:val="333333"/>
                <w:sz w:val="20"/>
                <w:szCs w:val="20"/>
                <w:lang w:eastAsia="es-ES"/>
              </w:rPr>
            </w:pPr>
            <w:r w:rsidRPr="00D52845">
              <w:rPr>
                <w:rFonts w:ascii="Arial" w:eastAsia="Times New Roman" w:hAnsi="Arial" w:cs="Arial"/>
                <w:b/>
                <w:bCs/>
                <w:color w:val="333333"/>
                <w:sz w:val="20"/>
                <w:szCs w:val="20"/>
                <w:lang w:eastAsia="es-ES"/>
              </w:rPr>
              <w:t>present</w:t>
            </w:r>
            <w:r w:rsidRPr="00D52845">
              <w:rPr>
                <w:rFonts w:ascii="Arial" w:eastAsia="Times New Roman" w:hAnsi="Arial" w:cs="Arial"/>
                <w:color w:val="333333"/>
                <w:sz w:val="20"/>
                <w:szCs w:val="20"/>
                <w:lang w:eastAsia="es-ES"/>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D52845" w:rsidRPr="00D52845" w:rsidRDefault="00D52845" w:rsidP="00D52845">
            <w:pPr>
              <w:spacing w:after="0" w:line="300" w:lineRule="atLeast"/>
              <w:rPr>
                <w:rFonts w:ascii="Arial" w:eastAsia="Times New Roman" w:hAnsi="Arial" w:cs="Arial"/>
                <w:color w:val="333333"/>
                <w:sz w:val="20"/>
                <w:szCs w:val="20"/>
                <w:lang w:eastAsia="es-ES"/>
              </w:rPr>
            </w:pPr>
            <w:r w:rsidRPr="00D52845">
              <w:rPr>
                <w:rFonts w:ascii="Arial" w:eastAsia="Times New Roman" w:hAnsi="Arial" w:cs="Arial"/>
                <w:b/>
                <w:bCs/>
                <w:color w:val="333333"/>
                <w:sz w:val="20"/>
                <w:szCs w:val="20"/>
                <w:lang w:eastAsia="es-ES"/>
              </w:rPr>
              <w:t>past</w:t>
            </w:r>
            <w:r w:rsidRPr="00D52845">
              <w:rPr>
                <w:rFonts w:ascii="Arial" w:eastAsia="Times New Roman" w:hAnsi="Arial" w:cs="Arial"/>
                <w:color w:val="333333"/>
                <w:sz w:val="20"/>
                <w:szCs w:val="20"/>
                <w:lang w:eastAsia="es-ES"/>
              </w:rPr>
              <w:t xml:space="preserve"> </w:t>
            </w:r>
          </w:p>
        </w:tc>
      </w:tr>
      <w:tr w:rsidR="00D52845" w:rsidRPr="00D52845" w:rsidTr="00D52845">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D52845" w:rsidRPr="00D52845" w:rsidRDefault="00D52845" w:rsidP="00D52845">
            <w:pPr>
              <w:spacing w:after="0" w:line="300" w:lineRule="atLeast"/>
              <w:rPr>
                <w:rFonts w:ascii="Arial" w:eastAsia="Times New Roman" w:hAnsi="Arial" w:cs="Arial"/>
                <w:color w:val="333333"/>
                <w:sz w:val="20"/>
                <w:szCs w:val="20"/>
                <w:lang w:val="en-US" w:eastAsia="es-ES"/>
              </w:rPr>
            </w:pPr>
            <w:r w:rsidRPr="00D52845">
              <w:rPr>
                <w:rFonts w:ascii="Arial" w:eastAsia="Times New Roman" w:hAnsi="Arial" w:cs="Arial"/>
                <w:color w:val="333333"/>
                <w:sz w:val="20"/>
                <w:szCs w:val="20"/>
                <w:lang w:val="en-US" w:eastAsia="es-ES"/>
              </w:rPr>
              <w:t>When expressing obligation:</w:t>
            </w:r>
            <w:r w:rsidRPr="00D52845">
              <w:rPr>
                <w:rFonts w:ascii="Arial" w:eastAsia="Times New Roman" w:hAnsi="Arial" w:cs="Arial"/>
                <w:color w:val="333333"/>
                <w:sz w:val="20"/>
                <w:szCs w:val="20"/>
                <w:lang w:val="en-US" w:eastAsia="es-ES"/>
              </w:rPr>
              <w:br/>
            </w:r>
            <w:r w:rsidRPr="00D52845">
              <w:rPr>
                <w:rFonts w:ascii="Arial" w:eastAsia="Times New Roman" w:hAnsi="Arial" w:cs="Arial"/>
                <w:i/>
                <w:iCs/>
                <w:color w:val="333333"/>
                <w:sz w:val="20"/>
                <w:szCs w:val="20"/>
                <w:lang w:val="en-US" w:eastAsia="es-ES"/>
              </w:rPr>
              <w:t xml:space="preserve">I must go. / I have to go. </w:t>
            </w:r>
          </w:p>
        </w:tc>
        <w:tc>
          <w:tcPr>
            <w:tcW w:w="0" w:type="auto"/>
            <w:tcBorders>
              <w:top w:val="outset" w:sz="6" w:space="0" w:color="auto"/>
              <w:left w:val="outset" w:sz="6" w:space="0" w:color="auto"/>
              <w:bottom w:val="outset" w:sz="6" w:space="0" w:color="auto"/>
              <w:right w:val="outset" w:sz="6" w:space="0" w:color="auto"/>
            </w:tcBorders>
            <w:vAlign w:val="center"/>
            <w:hideMark/>
          </w:tcPr>
          <w:p w:rsidR="00D52845" w:rsidRPr="00D52845" w:rsidRDefault="00D52845" w:rsidP="00D52845">
            <w:pPr>
              <w:spacing w:after="0" w:line="300" w:lineRule="atLeast"/>
              <w:rPr>
                <w:rFonts w:ascii="Arial" w:eastAsia="Times New Roman" w:hAnsi="Arial" w:cs="Arial"/>
                <w:color w:val="333333"/>
                <w:sz w:val="20"/>
                <w:szCs w:val="20"/>
                <w:lang w:eastAsia="es-ES"/>
              </w:rPr>
            </w:pPr>
            <w:r w:rsidRPr="00D52845">
              <w:rPr>
                <w:rFonts w:ascii="Arial" w:eastAsia="Times New Roman" w:hAnsi="Arial" w:cs="Arial"/>
                <w:color w:val="333333"/>
                <w:sz w:val="20"/>
                <w:szCs w:val="20"/>
                <w:lang w:val="en-US" w:eastAsia="es-ES"/>
              </w:rPr>
              <w:t>When expressing obligation, the past of 'must' and 'have to' is always 'had to':</w:t>
            </w:r>
            <w:r w:rsidRPr="00D52845">
              <w:rPr>
                <w:rFonts w:ascii="Arial" w:eastAsia="Times New Roman" w:hAnsi="Arial" w:cs="Arial"/>
                <w:color w:val="333333"/>
                <w:sz w:val="20"/>
                <w:szCs w:val="20"/>
                <w:lang w:val="en-US" w:eastAsia="es-ES"/>
              </w:rPr>
              <w:br/>
            </w:r>
            <w:r w:rsidRPr="00D52845">
              <w:rPr>
                <w:rFonts w:ascii="Arial" w:eastAsia="Times New Roman" w:hAnsi="Arial" w:cs="Arial"/>
                <w:i/>
                <w:iCs/>
                <w:color w:val="333333"/>
                <w:sz w:val="20"/>
                <w:szCs w:val="20"/>
                <w:lang w:val="en-US" w:eastAsia="es-ES"/>
              </w:rPr>
              <w:t>I had to go.</w:t>
            </w:r>
            <w:r w:rsidRPr="00D52845">
              <w:rPr>
                <w:rFonts w:ascii="Arial" w:eastAsia="Times New Roman" w:hAnsi="Arial" w:cs="Arial"/>
                <w:color w:val="333333"/>
                <w:sz w:val="20"/>
                <w:szCs w:val="20"/>
                <w:lang w:val="en-US" w:eastAsia="es-ES"/>
              </w:rPr>
              <w:br/>
            </w:r>
            <w:r w:rsidRPr="00D52845">
              <w:rPr>
                <w:rFonts w:ascii="Arial" w:eastAsia="Times New Roman" w:hAnsi="Arial" w:cs="Arial"/>
                <w:i/>
                <w:iCs/>
                <w:color w:val="333333"/>
                <w:sz w:val="20"/>
                <w:szCs w:val="20"/>
                <w:lang w:eastAsia="es-ES"/>
              </w:rPr>
              <w:t xml:space="preserve">They had to be there at 2 o'clock. </w:t>
            </w:r>
          </w:p>
        </w:tc>
      </w:tr>
      <w:tr w:rsidR="00D52845" w:rsidRPr="00D52845" w:rsidTr="00D52845">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D52845" w:rsidRPr="00D52845" w:rsidRDefault="00D52845" w:rsidP="00D52845">
            <w:pPr>
              <w:spacing w:after="0" w:line="300" w:lineRule="atLeast"/>
              <w:rPr>
                <w:rFonts w:ascii="Arial" w:eastAsia="Times New Roman" w:hAnsi="Arial" w:cs="Arial"/>
                <w:color w:val="333333"/>
                <w:sz w:val="20"/>
                <w:szCs w:val="20"/>
                <w:lang w:eastAsia="es-ES"/>
              </w:rPr>
            </w:pPr>
            <w:r w:rsidRPr="00D52845">
              <w:rPr>
                <w:rFonts w:ascii="Arial" w:eastAsia="Times New Roman" w:hAnsi="Arial" w:cs="Arial"/>
                <w:color w:val="333333"/>
                <w:sz w:val="20"/>
                <w:szCs w:val="20"/>
                <w:lang w:val="en-US" w:eastAsia="es-ES"/>
              </w:rPr>
              <w:t>When expressing a personal opinion about probability (deduction), we use 'must' to express that we feel something is true:</w:t>
            </w:r>
            <w:r w:rsidRPr="00D52845">
              <w:rPr>
                <w:rFonts w:ascii="Arial" w:eastAsia="Times New Roman" w:hAnsi="Arial" w:cs="Arial"/>
                <w:color w:val="333333"/>
                <w:sz w:val="20"/>
                <w:szCs w:val="20"/>
                <w:lang w:val="en-US" w:eastAsia="es-ES"/>
              </w:rPr>
              <w:br/>
            </w:r>
            <w:r w:rsidRPr="00D52845">
              <w:rPr>
                <w:rFonts w:ascii="Arial" w:eastAsia="Times New Roman" w:hAnsi="Arial" w:cs="Arial"/>
                <w:i/>
                <w:iCs/>
                <w:color w:val="333333"/>
                <w:sz w:val="20"/>
                <w:szCs w:val="20"/>
                <w:lang w:val="en-US" w:eastAsia="es-ES"/>
              </w:rPr>
              <w:t xml:space="preserve">He must be here. </w:t>
            </w:r>
            <w:r w:rsidRPr="00D52845">
              <w:rPr>
                <w:rFonts w:ascii="Arial" w:eastAsia="Times New Roman" w:hAnsi="Arial" w:cs="Arial"/>
                <w:i/>
                <w:iCs/>
                <w:color w:val="333333"/>
                <w:sz w:val="20"/>
                <w:szCs w:val="20"/>
                <w:lang w:val="en-US" w:eastAsia="es-ES"/>
              </w:rPr>
              <w:br/>
            </w:r>
            <w:r w:rsidRPr="00D52845">
              <w:rPr>
                <w:rFonts w:ascii="Arial" w:eastAsia="Times New Roman" w:hAnsi="Arial" w:cs="Arial"/>
                <w:i/>
                <w:iCs/>
                <w:color w:val="333333"/>
                <w:sz w:val="20"/>
                <w:szCs w:val="20"/>
                <w:lang w:eastAsia="es-ES"/>
              </w:rPr>
              <w:t>It must be great.</w:t>
            </w:r>
          </w:p>
        </w:tc>
        <w:tc>
          <w:tcPr>
            <w:tcW w:w="0" w:type="auto"/>
            <w:tcBorders>
              <w:top w:val="outset" w:sz="6" w:space="0" w:color="auto"/>
              <w:left w:val="outset" w:sz="6" w:space="0" w:color="auto"/>
              <w:bottom w:val="outset" w:sz="6" w:space="0" w:color="auto"/>
              <w:right w:val="outset" w:sz="6" w:space="0" w:color="auto"/>
            </w:tcBorders>
            <w:vAlign w:val="center"/>
            <w:hideMark/>
          </w:tcPr>
          <w:p w:rsidR="00D52845" w:rsidRPr="00D52845" w:rsidRDefault="00D52845" w:rsidP="00D52845">
            <w:pPr>
              <w:spacing w:after="0" w:line="300" w:lineRule="atLeast"/>
              <w:rPr>
                <w:rFonts w:ascii="Arial" w:eastAsia="Times New Roman" w:hAnsi="Arial" w:cs="Arial"/>
                <w:color w:val="333333"/>
                <w:sz w:val="20"/>
                <w:szCs w:val="20"/>
                <w:lang w:eastAsia="es-ES"/>
              </w:rPr>
            </w:pPr>
            <w:r w:rsidRPr="00D52845">
              <w:rPr>
                <w:rFonts w:ascii="Arial" w:eastAsia="Times New Roman" w:hAnsi="Arial" w:cs="Arial"/>
                <w:color w:val="333333"/>
                <w:sz w:val="20"/>
                <w:szCs w:val="20"/>
                <w:lang w:val="en-US" w:eastAsia="es-ES"/>
              </w:rPr>
              <w:t>When expressing a personal opinion in the past, we use 'must have', NOT 'had to':</w:t>
            </w:r>
            <w:r w:rsidRPr="00D52845">
              <w:rPr>
                <w:rFonts w:ascii="Arial" w:eastAsia="Times New Roman" w:hAnsi="Arial" w:cs="Arial"/>
                <w:color w:val="333333"/>
                <w:sz w:val="20"/>
                <w:szCs w:val="20"/>
                <w:lang w:val="en-US" w:eastAsia="es-ES"/>
              </w:rPr>
              <w:br/>
            </w:r>
            <w:r w:rsidRPr="00D52845">
              <w:rPr>
                <w:rFonts w:ascii="Arial" w:eastAsia="Times New Roman" w:hAnsi="Arial" w:cs="Arial"/>
                <w:i/>
                <w:iCs/>
                <w:color w:val="333333"/>
                <w:sz w:val="20"/>
                <w:szCs w:val="20"/>
                <w:lang w:val="en-US" w:eastAsia="es-ES"/>
              </w:rPr>
              <w:t xml:space="preserve">He must have been here. </w:t>
            </w:r>
            <w:r w:rsidRPr="00D52845">
              <w:rPr>
                <w:rFonts w:ascii="Arial" w:eastAsia="Times New Roman" w:hAnsi="Arial" w:cs="Arial"/>
                <w:i/>
                <w:iCs/>
                <w:color w:val="333333"/>
                <w:sz w:val="20"/>
                <w:szCs w:val="20"/>
                <w:lang w:val="en-US" w:eastAsia="es-ES"/>
              </w:rPr>
              <w:br/>
            </w:r>
            <w:del w:id="1" w:author="Unknown">
              <w:r w:rsidRPr="00D52845">
                <w:rPr>
                  <w:rFonts w:ascii="Arial" w:eastAsia="Times New Roman" w:hAnsi="Arial" w:cs="Arial"/>
                  <w:i/>
                  <w:iCs/>
                  <w:color w:val="333333"/>
                  <w:sz w:val="20"/>
                  <w:szCs w:val="20"/>
                  <w:lang w:val="en-US" w:eastAsia="es-ES"/>
                </w:rPr>
                <w:delText>He had to be here.</w:delText>
              </w:r>
            </w:del>
            <w:r w:rsidRPr="00D52845">
              <w:rPr>
                <w:rFonts w:ascii="Arial" w:eastAsia="Times New Roman" w:hAnsi="Arial" w:cs="Arial"/>
                <w:i/>
                <w:iCs/>
                <w:color w:val="333333"/>
                <w:sz w:val="20"/>
                <w:szCs w:val="20"/>
                <w:lang w:val="en-US" w:eastAsia="es-ES"/>
              </w:rPr>
              <w:br/>
            </w:r>
            <w:r w:rsidRPr="00D52845">
              <w:rPr>
                <w:rFonts w:ascii="Arial" w:eastAsia="Times New Roman" w:hAnsi="Arial" w:cs="Arial"/>
                <w:i/>
                <w:iCs/>
                <w:color w:val="333333"/>
                <w:sz w:val="20"/>
                <w:szCs w:val="20"/>
                <w:lang w:eastAsia="es-ES"/>
              </w:rPr>
              <w:t xml:space="preserve">It must have been great. </w:t>
            </w:r>
            <w:r w:rsidRPr="00D52845">
              <w:rPr>
                <w:rFonts w:ascii="Arial" w:eastAsia="Times New Roman" w:hAnsi="Arial" w:cs="Arial"/>
                <w:i/>
                <w:iCs/>
                <w:color w:val="333333"/>
                <w:sz w:val="20"/>
                <w:szCs w:val="20"/>
                <w:lang w:eastAsia="es-ES"/>
              </w:rPr>
              <w:br/>
            </w:r>
            <w:del w:id="2" w:author="Unknown">
              <w:r w:rsidRPr="00D52845">
                <w:rPr>
                  <w:rFonts w:ascii="Arial" w:eastAsia="Times New Roman" w:hAnsi="Arial" w:cs="Arial"/>
                  <w:i/>
                  <w:iCs/>
                  <w:color w:val="333333"/>
                  <w:sz w:val="20"/>
                  <w:szCs w:val="20"/>
                  <w:lang w:eastAsia="es-ES"/>
                </w:rPr>
                <w:delText>It had to be great</w:delText>
              </w:r>
            </w:del>
          </w:p>
        </w:tc>
      </w:tr>
    </w:tbl>
    <w:p w:rsidR="00D52845" w:rsidRDefault="00D52845"/>
    <w:p w:rsidR="00DA065C" w:rsidRDefault="00DA065C"/>
    <w:tbl>
      <w:tblPr>
        <w:tblW w:w="8850" w:type="dxa"/>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4425"/>
        <w:gridCol w:w="4425"/>
      </w:tblGrid>
      <w:tr w:rsidR="00DA065C" w:rsidRPr="00DA065C" w:rsidTr="00DA065C">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A065C" w:rsidRPr="00DA065C" w:rsidRDefault="00DA065C" w:rsidP="00DA065C">
            <w:pPr>
              <w:spacing w:after="0" w:line="300" w:lineRule="atLeast"/>
              <w:rPr>
                <w:rFonts w:ascii="Arial" w:eastAsia="Times New Roman" w:hAnsi="Arial" w:cs="Arial"/>
                <w:color w:val="333333"/>
                <w:sz w:val="20"/>
                <w:szCs w:val="20"/>
                <w:lang w:val="en-US" w:eastAsia="es-ES"/>
              </w:rPr>
            </w:pPr>
            <w:r w:rsidRPr="00DA065C">
              <w:rPr>
                <w:rFonts w:ascii="Arial" w:eastAsia="Times New Roman" w:hAnsi="Arial" w:cs="Arial"/>
                <w:b/>
                <w:bCs/>
                <w:color w:val="333333"/>
                <w:sz w:val="20"/>
                <w:szCs w:val="20"/>
                <w:lang w:val="en-US" w:eastAsia="es-ES"/>
              </w:rPr>
              <w:t>Must / can't / couldn't have - to express probability in the past</w:t>
            </w:r>
          </w:p>
        </w:tc>
      </w:tr>
      <w:tr w:rsidR="00DA065C" w:rsidRPr="00DA065C" w:rsidTr="00DA065C">
        <w:trPr>
          <w:trHeight w:val="585"/>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A065C" w:rsidRPr="00DA065C" w:rsidRDefault="00DA065C" w:rsidP="00DA065C">
            <w:pPr>
              <w:spacing w:after="0" w:line="300" w:lineRule="atLeast"/>
              <w:rPr>
                <w:rFonts w:ascii="Arial" w:eastAsia="Times New Roman" w:hAnsi="Arial" w:cs="Arial"/>
                <w:color w:val="333333"/>
                <w:sz w:val="20"/>
                <w:szCs w:val="20"/>
                <w:lang w:val="en-US" w:eastAsia="es-ES"/>
              </w:rPr>
            </w:pPr>
            <w:r w:rsidRPr="00DA065C">
              <w:rPr>
                <w:rFonts w:ascii="Arial" w:eastAsia="Times New Roman" w:hAnsi="Arial" w:cs="Arial"/>
                <w:color w:val="333333"/>
                <w:sz w:val="20"/>
                <w:szCs w:val="20"/>
                <w:lang w:val="en-US" w:eastAsia="es-ES"/>
              </w:rPr>
              <w:t>Structure: modal + have + past participle</w:t>
            </w:r>
            <w:r w:rsidRPr="00DA065C">
              <w:rPr>
                <w:rFonts w:ascii="Arial" w:eastAsia="Times New Roman" w:hAnsi="Arial" w:cs="Arial"/>
                <w:color w:val="333333"/>
                <w:sz w:val="20"/>
                <w:szCs w:val="20"/>
                <w:lang w:val="en-US" w:eastAsia="es-ES"/>
              </w:rPr>
              <w:br/>
            </w:r>
            <w:r w:rsidRPr="00DA065C">
              <w:rPr>
                <w:rFonts w:ascii="Arial" w:eastAsia="Times New Roman" w:hAnsi="Arial" w:cs="Arial"/>
                <w:i/>
                <w:iCs/>
                <w:color w:val="333333"/>
                <w:sz w:val="20"/>
                <w:szCs w:val="20"/>
                <w:lang w:val="en-US" w:eastAsia="es-ES"/>
              </w:rPr>
              <w:t>must have been, can't have gone, couldn't have gone</w:t>
            </w:r>
          </w:p>
        </w:tc>
      </w:tr>
      <w:tr w:rsidR="00DA065C" w:rsidRPr="00DA065C" w:rsidTr="00DA065C">
        <w:trPr>
          <w:trHeight w:val="585"/>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DA065C" w:rsidRPr="00DA065C" w:rsidRDefault="00DA065C" w:rsidP="00DA065C">
            <w:pPr>
              <w:spacing w:after="0" w:line="300" w:lineRule="atLeast"/>
              <w:rPr>
                <w:rFonts w:ascii="Arial" w:eastAsia="Times New Roman" w:hAnsi="Arial" w:cs="Arial"/>
                <w:color w:val="333333"/>
                <w:sz w:val="20"/>
                <w:szCs w:val="20"/>
                <w:lang w:val="en-US" w:eastAsia="es-ES"/>
              </w:rPr>
            </w:pPr>
            <w:r w:rsidRPr="00DA065C">
              <w:rPr>
                <w:rFonts w:ascii="Arial" w:eastAsia="Times New Roman" w:hAnsi="Arial" w:cs="Arial"/>
                <w:color w:val="333333"/>
                <w:sz w:val="20"/>
                <w:szCs w:val="20"/>
                <w:lang w:val="en-US" w:eastAsia="es-ES"/>
              </w:rPr>
              <w:t xml:space="preserve">We use </w:t>
            </w:r>
            <w:r w:rsidRPr="00DA065C">
              <w:rPr>
                <w:rFonts w:ascii="Arial" w:eastAsia="Times New Roman" w:hAnsi="Arial" w:cs="Arial"/>
                <w:b/>
                <w:bCs/>
                <w:color w:val="333333"/>
                <w:sz w:val="20"/>
                <w:szCs w:val="20"/>
                <w:lang w:val="en-US" w:eastAsia="es-ES"/>
              </w:rPr>
              <w:t>must have</w:t>
            </w:r>
            <w:r w:rsidRPr="00DA065C">
              <w:rPr>
                <w:rFonts w:ascii="Arial" w:eastAsia="Times New Roman" w:hAnsi="Arial" w:cs="Arial"/>
                <w:color w:val="333333"/>
                <w:sz w:val="20"/>
                <w:szCs w:val="20"/>
                <w:lang w:val="en-US" w:eastAsia="es-ES"/>
              </w:rPr>
              <w:t xml:space="preserve"> to express that we feel sure that something was true.</w:t>
            </w:r>
          </w:p>
        </w:tc>
        <w:tc>
          <w:tcPr>
            <w:tcW w:w="2500" w:type="pct"/>
            <w:tcBorders>
              <w:top w:val="outset" w:sz="6" w:space="0" w:color="auto"/>
              <w:left w:val="outset" w:sz="6" w:space="0" w:color="auto"/>
              <w:bottom w:val="outset" w:sz="6" w:space="0" w:color="auto"/>
              <w:right w:val="outset" w:sz="6" w:space="0" w:color="auto"/>
            </w:tcBorders>
            <w:vAlign w:val="center"/>
            <w:hideMark/>
          </w:tcPr>
          <w:p w:rsidR="00DA065C" w:rsidRPr="00DA065C" w:rsidRDefault="00DA065C" w:rsidP="00DA065C">
            <w:pPr>
              <w:spacing w:after="0" w:line="300" w:lineRule="atLeast"/>
              <w:rPr>
                <w:rFonts w:ascii="Arial" w:eastAsia="Times New Roman" w:hAnsi="Arial" w:cs="Arial"/>
                <w:color w:val="333333"/>
                <w:sz w:val="20"/>
                <w:szCs w:val="20"/>
                <w:lang w:val="en-US" w:eastAsia="es-ES"/>
              </w:rPr>
            </w:pPr>
            <w:r w:rsidRPr="00DA065C">
              <w:rPr>
                <w:rFonts w:ascii="Arial" w:eastAsia="Times New Roman" w:hAnsi="Arial" w:cs="Arial"/>
                <w:i/>
                <w:iCs/>
                <w:color w:val="333333"/>
                <w:sz w:val="20"/>
                <w:szCs w:val="20"/>
                <w:lang w:val="en-US" w:eastAsia="es-ES"/>
              </w:rPr>
              <w:t xml:space="preserve">They </w:t>
            </w:r>
            <w:r w:rsidRPr="00DA065C">
              <w:rPr>
                <w:rFonts w:ascii="Arial" w:eastAsia="Times New Roman" w:hAnsi="Arial" w:cs="Arial"/>
                <w:b/>
                <w:bCs/>
                <w:i/>
                <w:iCs/>
                <w:color w:val="333333"/>
                <w:sz w:val="20"/>
                <w:szCs w:val="20"/>
                <w:lang w:val="en-US" w:eastAsia="es-ES"/>
              </w:rPr>
              <w:t xml:space="preserve">must have left </w:t>
            </w:r>
            <w:r w:rsidRPr="00DA065C">
              <w:rPr>
                <w:rFonts w:ascii="Arial" w:eastAsia="Times New Roman" w:hAnsi="Arial" w:cs="Arial"/>
                <w:i/>
                <w:iCs/>
                <w:color w:val="333333"/>
                <w:sz w:val="20"/>
                <w:szCs w:val="20"/>
                <w:lang w:val="en-US" w:eastAsia="es-ES"/>
              </w:rPr>
              <w:t>early.</w:t>
            </w:r>
            <w:r w:rsidRPr="00DA065C">
              <w:rPr>
                <w:rFonts w:ascii="Arial" w:eastAsia="Times New Roman" w:hAnsi="Arial" w:cs="Arial"/>
                <w:i/>
                <w:iCs/>
                <w:color w:val="333333"/>
                <w:sz w:val="20"/>
                <w:szCs w:val="20"/>
                <w:lang w:val="en-US" w:eastAsia="es-ES"/>
              </w:rPr>
              <w:br/>
              <w:t xml:space="preserve">He </w:t>
            </w:r>
            <w:r w:rsidRPr="00DA065C">
              <w:rPr>
                <w:rFonts w:ascii="Arial" w:eastAsia="Times New Roman" w:hAnsi="Arial" w:cs="Arial"/>
                <w:b/>
                <w:bCs/>
                <w:i/>
                <w:iCs/>
                <w:color w:val="333333"/>
                <w:sz w:val="20"/>
                <w:szCs w:val="20"/>
                <w:lang w:val="en-US" w:eastAsia="es-ES"/>
              </w:rPr>
              <w:t xml:space="preserve">must have </w:t>
            </w:r>
            <w:r w:rsidRPr="00DA065C">
              <w:rPr>
                <w:rFonts w:ascii="Arial" w:eastAsia="Times New Roman" w:hAnsi="Arial" w:cs="Arial"/>
                <w:i/>
                <w:iCs/>
                <w:color w:val="333333"/>
                <w:sz w:val="20"/>
                <w:szCs w:val="20"/>
                <w:lang w:val="en-US" w:eastAsia="es-ES"/>
              </w:rPr>
              <w:t>already gone.</w:t>
            </w:r>
          </w:p>
        </w:tc>
      </w:tr>
      <w:tr w:rsidR="00DA065C" w:rsidRPr="00DA065C" w:rsidTr="00DA065C">
        <w:trPr>
          <w:trHeight w:val="465"/>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DA065C" w:rsidRPr="00DA065C" w:rsidRDefault="00DA065C" w:rsidP="00DA065C">
            <w:pPr>
              <w:spacing w:after="0" w:line="300" w:lineRule="atLeast"/>
              <w:rPr>
                <w:rFonts w:ascii="Arial" w:eastAsia="Times New Roman" w:hAnsi="Arial" w:cs="Arial"/>
                <w:color w:val="333333"/>
                <w:sz w:val="20"/>
                <w:szCs w:val="20"/>
                <w:lang w:val="en-US" w:eastAsia="es-ES"/>
              </w:rPr>
            </w:pPr>
            <w:r w:rsidRPr="00DA065C">
              <w:rPr>
                <w:rFonts w:ascii="Arial" w:eastAsia="Times New Roman" w:hAnsi="Arial" w:cs="Arial"/>
                <w:color w:val="333333"/>
                <w:sz w:val="20"/>
                <w:szCs w:val="20"/>
                <w:lang w:val="en-US" w:eastAsia="es-ES"/>
              </w:rPr>
              <w:t xml:space="preserve">We use </w:t>
            </w:r>
            <w:r w:rsidRPr="00DA065C">
              <w:rPr>
                <w:rFonts w:ascii="Arial" w:eastAsia="Times New Roman" w:hAnsi="Arial" w:cs="Arial"/>
                <w:b/>
                <w:bCs/>
                <w:color w:val="333333"/>
                <w:sz w:val="20"/>
                <w:szCs w:val="20"/>
                <w:lang w:val="en-US" w:eastAsia="es-ES"/>
              </w:rPr>
              <w:t>can't have</w:t>
            </w:r>
            <w:r w:rsidRPr="00DA065C">
              <w:rPr>
                <w:rFonts w:ascii="Arial" w:eastAsia="Times New Roman" w:hAnsi="Arial" w:cs="Arial"/>
                <w:color w:val="333333"/>
                <w:sz w:val="20"/>
                <w:szCs w:val="20"/>
                <w:lang w:val="en-US" w:eastAsia="es-ES"/>
              </w:rPr>
              <w:t xml:space="preserve"> / </w:t>
            </w:r>
            <w:r w:rsidRPr="00DA065C">
              <w:rPr>
                <w:rFonts w:ascii="Arial" w:eastAsia="Times New Roman" w:hAnsi="Arial" w:cs="Arial"/>
                <w:b/>
                <w:bCs/>
                <w:color w:val="333333"/>
                <w:sz w:val="20"/>
                <w:szCs w:val="20"/>
                <w:lang w:val="en-US" w:eastAsia="es-ES"/>
              </w:rPr>
              <w:t>couldn't have</w:t>
            </w:r>
            <w:r w:rsidRPr="00DA065C">
              <w:rPr>
                <w:rFonts w:ascii="Arial" w:eastAsia="Times New Roman" w:hAnsi="Arial" w:cs="Arial"/>
                <w:color w:val="333333"/>
                <w:sz w:val="20"/>
                <w:szCs w:val="20"/>
                <w:lang w:val="en-US" w:eastAsia="es-ES"/>
              </w:rPr>
              <w:t xml:space="preserve"> to say that we believe something was impossible.</w:t>
            </w:r>
          </w:p>
        </w:tc>
        <w:tc>
          <w:tcPr>
            <w:tcW w:w="2500" w:type="pct"/>
            <w:tcBorders>
              <w:top w:val="outset" w:sz="6" w:space="0" w:color="auto"/>
              <w:left w:val="outset" w:sz="6" w:space="0" w:color="auto"/>
              <w:bottom w:val="outset" w:sz="6" w:space="0" w:color="auto"/>
              <w:right w:val="outset" w:sz="6" w:space="0" w:color="auto"/>
            </w:tcBorders>
            <w:vAlign w:val="center"/>
            <w:hideMark/>
          </w:tcPr>
          <w:p w:rsidR="00DA065C" w:rsidRPr="00DA065C" w:rsidRDefault="00DA065C" w:rsidP="00DA065C">
            <w:pPr>
              <w:spacing w:after="0" w:line="300" w:lineRule="atLeast"/>
              <w:rPr>
                <w:rFonts w:ascii="Arial" w:eastAsia="Times New Roman" w:hAnsi="Arial" w:cs="Arial"/>
                <w:color w:val="333333"/>
                <w:sz w:val="20"/>
                <w:szCs w:val="20"/>
                <w:lang w:eastAsia="es-ES"/>
              </w:rPr>
            </w:pPr>
            <w:r w:rsidRPr="00DA065C">
              <w:rPr>
                <w:rFonts w:ascii="Arial" w:eastAsia="Times New Roman" w:hAnsi="Arial" w:cs="Arial"/>
                <w:i/>
                <w:iCs/>
                <w:color w:val="333333"/>
                <w:sz w:val="20"/>
                <w:szCs w:val="20"/>
                <w:lang w:val="en-US" w:eastAsia="es-ES"/>
              </w:rPr>
              <w:t xml:space="preserve">He </w:t>
            </w:r>
            <w:r w:rsidRPr="00DA065C">
              <w:rPr>
                <w:rFonts w:ascii="Arial" w:eastAsia="Times New Roman" w:hAnsi="Arial" w:cs="Arial"/>
                <w:b/>
                <w:bCs/>
                <w:i/>
                <w:iCs/>
                <w:color w:val="333333"/>
                <w:sz w:val="20"/>
                <w:szCs w:val="20"/>
                <w:lang w:val="en-US" w:eastAsia="es-ES"/>
              </w:rPr>
              <w:t xml:space="preserve">can't have escaped </w:t>
            </w:r>
            <w:r w:rsidRPr="00DA065C">
              <w:rPr>
                <w:rFonts w:ascii="Arial" w:eastAsia="Times New Roman" w:hAnsi="Arial" w:cs="Arial"/>
                <w:i/>
                <w:iCs/>
                <w:color w:val="333333"/>
                <w:sz w:val="20"/>
                <w:szCs w:val="20"/>
                <w:lang w:val="en-US" w:eastAsia="es-ES"/>
              </w:rPr>
              <w:t>through this window. It is too small.</w:t>
            </w:r>
            <w:r w:rsidRPr="00DA065C">
              <w:rPr>
                <w:rFonts w:ascii="Arial" w:eastAsia="Times New Roman" w:hAnsi="Arial" w:cs="Arial"/>
                <w:i/>
                <w:iCs/>
                <w:color w:val="333333"/>
                <w:sz w:val="20"/>
                <w:szCs w:val="20"/>
                <w:lang w:val="en-US" w:eastAsia="es-ES"/>
              </w:rPr>
              <w:br/>
              <w:t xml:space="preserve">She </w:t>
            </w:r>
            <w:r w:rsidRPr="00DA065C">
              <w:rPr>
                <w:rFonts w:ascii="Arial" w:eastAsia="Times New Roman" w:hAnsi="Arial" w:cs="Arial"/>
                <w:b/>
                <w:bCs/>
                <w:i/>
                <w:iCs/>
                <w:color w:val="333333"/>
                <w:sz w:val="20"/>
                <w:szCs w:val="20"/>
                <w:lang w:val="en-US" w:eastAsia="es-ES"/>
              </w:rPr>
              <w:t xml:space="preserve">can't have said </w:t>
            </w:r>
            <w:r w:rsidRPr="00DA065C">
              <w:rPr>
                <w:rFonts w:ascii="Arial" w:eastAsia="Times New Roman" w:hAnsi="Arial" w:cs="Arial"/>
                <w:i/>
                <w:iCs/>
                <w:color w:val="333333"/>
                <w:sz w:val="20"/>
                <w:szCs w:val="20"/>
                <w:lang w:val="en-US" w:eastAsia="es-ES"/>
              </w:rPr>
              <w:t>that.</w:t>
            </w:r>
            <w:r w:rsidRPr="00DA065C">
              <w:rPr>
                <w:rFonts w:ascii="Arial" w:eastAsia="Times New Roman" w:hAnsi="Arial" w:cs="Arial"/>
                <w:i/>
                <w:iCs/>
                <w:color w:val="333333"/>
                <w:sz w:val="20"/>
                <w:szCs w:val="20"/>
                <w:lang w:val="en-US" w:eastAsia="es-ES"/>
              </w:rPr>
              <w:br/>
            </w:r>
            <w:r w:rsidRPr="00DA065C">
              <w:rPr>
                <w:rFonts w:ascii="Arial" w:eastAsia="Times New Roman" w:hAnsi="Arial" w:cs="Arial"/>
                <w:i/>
                <w:iCs/>
                <w:color w:val="333333"/>
                <w:sz w:val="20"/>
                <w:szCs w:val="20"/>
                <w:lang w:eastAsia="es-ES"/>
              </w:rPr>
              <w:t xml:space="preserve">She </w:t>
            </w:r>
            <w:r w:rsidRPr="00DA065C">
              <w:rPr>
                <w:rFonts w:ascii="Arial" w:eastAsia="Times New Roman" w:hAnsi="Arial" w:cs="Arial"/>
                <w:b/>
                <w:bCs/>
                <w:i/>
                <w:iCs/>
                <w:color w:val="333333"/>
                <w:sz w:val="20"/>
                <w:szCs w:val="20"/>
                <w:lang w:eastAsia="es-ES"/>
              </w:rPr>
              <w:t xml:space="preserve">couldn't have said </w:t>
            </w:r>
            <w:r w:rsidRPr="00DA065C">
              <w:rPr>
                <w:rFonts w:ascii="Arial" w:eastAsia="Times New Roman" w:hAnsi="Arial" w:cs="Arial"/>
                <w:i/>
                <w:iCs/>
                <w:color w:val="333333"/>
                <w:sz w:val="20"/>
                <w:szCs w:val="20"/>
                <w:lang w:eastAsia="es-ES"/>
              </w:rPr>
              <w:t xml:space="preserve">that. </w:t>
            </w:r>
          </w:p>
        </w:tc>
      </w:tr>
    </w:tbl>
    <w:p w:rsidR="00DA065C" w:rsidRPr="00DA065C" w:rsidRDefault="00DA065C" w:rsidP="00DA065C">
      <w:pPr>
        <w:shd w:val="clear" w:color="auto" w:fill="FFFFFF"/>
        <w:spacing w:after="0" w:line="300" w:lineRule="atLeast"/>
        <w:rPr>
          <w:rFonts w:ascii="Arial" w:eastAsia="Times New Roman" w:hAnsi="Arial" w:cs="Arial"/>
          <w:color w:val="333333"/>
          <w:sz w:val="20"/>
          <w:szCs w:val="20"/>
          <w:lang w:val="en-US" w:eastAsia="es-ES"/>
        </w:rPr>
      </w:pPr>
    </w:p>
    <w:tbl>
      <w:tblPr>
        <w:tblW w:w="8850" w:type="dxa"/>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4425"/>
        <w:gridCol w:w="4425"/>
      </w:tblGrid>
      <w:tr w:rsidR="00DA065C" w:rsidRPr="00DA065C" w:rsidTr="00DA065C">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A065C" w:rsidRPr="00DA065C" w:rsidRDefault="00DA065C" w:rsidP="00DA065C">
            <w:pPr>
              <w:spacing w:after="0" w:line="300" w:lineRule="atLeast"/>
              <w:rPr>
                <w:rFonts w:ascii="Arial" w:eastAsia="Times New Roman" w:hAnsi="Arial" w:cs="Arial"/>
                <w:color w:val="333333"/>
                <w:sz w:val="20"/>
                <w:szCs w:val="20"/>
                <w:lang w:val="en-US" w:eastAsia="es-ES"/>
              </w:rPr>
            </w:pPr>
            <w:r w:rsidRPr="00DA065C">
              <w:rPr>
                <w:rFonts w:ascii="Arial" w:eastAsia="Times New Roman" w:hAnsi="Arial" w:cs="Arial"/>
                <w:b/>
                <w:bCs/>
                <w:color w:val="333333"/>
                <w:sz w:val="20"/>
                <w:szCs w:val="20"/>
                <w:lang w:val="en-US" w:eastAsia="es-ES"/>
              </w:rPr>
              <w:t>May / might / could have - to express probability in the past</w:t>
            </w:r>
          </w:p>
        </w:tc>
      </w:tr>
      <w:tr w:rsidR="00DA065C" w:rsidRPr="00DA065C" w:rsidTr="00DA065C">
        <w:trPr>
          <w:trHeight w:val="585"/>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A065C" w:rsidRPr="00DA065C" w:rsidRDefault="00DA065C" w:rsidP="00DA065C">
            <w:pPr>
              <w:spacing w:after="0" w:line="300" w:lineRule="atLeast"/>
              <w:rPr>
                <w:rFonts w:ascii="Arial" w:eastAsia="Times New Roman" w:hAnsi="Arial" w:cs="Arial"/>
                <w:color w:val="333333"/>
                <w:sz w:val="20"/>
                <w:szCs w:val="20"/>
                <w:lang w:val="en-US" w:eastAsia="es-ES"/>
              </w:rPr>
            </w:pPr>
            <w:r w:rsidRPr="00DA065C">
              <w:rPr>
                <w:rFonts w:ascii="Arial" w:eastAsia="Times New Roman" w:hAnsi="Arial" w:cs="Arial"/>
                <w:color w:val="333333"/>
                <w:sz w:val="20"/>
                <w:szCs w:val="20"/>
                <w:lang w:val="en-US" w:eastAsia="es-ES"/>
              </w:rPr>
              <w:t xml:space="preserve">Structure: modal + have + past participle </w:t>
            </w:r>
            <w:r w:rsidRPr="00DA065C">
              <w:rPr>
                <w:rFonts w:ascii="Arial" w:eastAsia="Times New Roman" w:hAnsi="Arial" w:cs="Arial"/>
                <w:color w:val="333333"/>
                <w:sz w:val="20"/>
                <w:szCs w:val="20"/>
                <w:lang w:val="en-US" w:eastAsia="es-ES"/>
              </w:rPr>
              <w:br/>
            </w:r>
            <w:r w:rsidRPr="00DA065C">
              <w:rPr>
                <w:rFonts w:ascii="Arial" w:eastAsia="Times New Roman" w:hAnsi="Arial" w:cs="Arial"/>
                <w:i/>
                <w:iCs/>
                <w:color w:val="333333"/>
                <w:sz w:val="20"/>
                <w:szCs w:val="20"/>
                <w:lang w:val="en-US" w:eastAsia="es-ES"/>
              </w:rPr>
              <w:t>may have been, could have gone, might have lost</w:t>
            </w:r>
          </w:p>
        </w:tc>
      </w:tr>
      <w:tr w:rsidR="00DA065C" w:rsidRPr="00DA065C" w:rsidTr="00DA065C">
        <w:trPr>
          <w:trHeight w:val="840"/>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DA065C" w:rsidRPr="00DA065C" w:rsidRDefault="00DA065C" w:rsidP="00DA065C">
            <w:pPr>
              <w:spacing w:after="0" w:line="300" w:lineRule="atLeast"/>
              <w:rPr>
                <w:rFonts w:ascii="Arial" w:eastAsia="Times New Roman" w:hAnsi="Arial" w:cs="Arial"/>
                <w:color w:val="333333"/>
                <w:sz w:val="20"/>
                <w:szCs w:val="20"/>
                <w:lang w:val="en-US" w:eastAsia="es-ES"/>
              </w:rPr>
            </w:pPr>
            <w:r w:rsidRPr="00DA065C">
              <w:rPr>
                <w:rFonts w:ascii="Arial" w:eastAsia="Times New Roman" w:hAnsi="Arial" w:cs="Arial"/>
                <w:color w:val="333333"/>
                <w:sz w:val="20"/>
                <w:szCs w:val="20"/>
                <w:lang w:val="en-US" w:eastAsia="es-ES"/>
              </w:rPr>
              <w:t xml:space="preserve">We use </w:t>
            </w:r>
            <w:r w:rsidRPr="00DA065C">
              <w:rPr>
                <w:rFonts w:ascii="Arial" w:eastAsia="Times New Roman" w:hAnsi="Arial" w:cs="Arial"/>
                <w:b/>
                <w:bCs/>
                <w:color w:val="333333"/>
                <w:sz w:val="20"/>
                <w:szCs w:val="20"/>
                <w:lang w:val="en-US" w:eastAsia="es-ES"/>
              </w:rPr>
              <w:t>may / could / might have</w:t>
            </w:r>
            <w:r w:rsidRPr="00DA065C">
              <w:rPr>
                <w:rFonts w:ascii="Arial" w:eastAsia="Times New Roman" w:hAnsi="Arial" w:cs="Arial"/>
                <w:color w:val="333333"/>
                <w:sz w:val="20"/>
                <w:szCs w:val="20"/>
                <w:lang w:val="en-US" w:eastAsia="es-ES"/>
              </w:rPr>
              <w:t xml:space="preserve"> to say that it was possible that something happened in the past (but we are not 100% sure).</w:t>
            </w:r>
          </w:p>
        </w:tc>
        <w:tc>
          <w:tcPr>
            <w:tcW w:w="2500" w:type="pct"/>
            <w:tcBorders>
              <w:top w:val="outset" w:sz="6" w:space="0" w:color="auto"/>
              <w:left w:val="outset" w:sz="6" w:space="0" w:color="auto"/>
              <w:bottom w:val="outset" w:sz="6" w:space="0" w:color="auto"/>
              <w:right w:val="outset" w:sz="6" w:space="0" w:color="auto"/>
            </w:tcBorders>
            <w:vAlign w:val="center"/>
            <w:hideMark/>
          </w:tcPr>
          <w:p w:rsidR="00DA065C" w:rsidRPr="00DA065C" w:rsidRDefault="00DA065C" w:rsidP="00DA065C">
            <w:pPr>
              <w:spacing w:after="0" w:line="300" w:lineRule="atLeast"/>
              <w:rPr>
                <w:rFonts w:ascii="Arial" w:eastAsia="Times New Roman" w:hAnsi="Arial" w:cs="Arial"/>
                <w:color w:val="333333"/>
                <w:sz w:val="20"/>
                <w:szCs w:val="20"/>
                <w:lang w:val="en-US" w:eastAsia="es-ES"/>
              </w:rPr>
            </w:pPr>
            <w:r w:rsidRPr="00DA065C">
              <w:rPr>
                <w:rFonts w:ascii="Arial" w:eastAsia="Times New Roman" w:hAnsi="Arial" w:cs="Arial"/>
                <w:i/>
                <w:iCs/>
                <w:color w:val="333333"/>
                <w:sz w:val="20"/>
                <w:szCs w:val="20"/>
                <w:lang w:val="en-US" w:eastAsia="es-ES"/>
              </w:rPr>
              <w:t xml:space="preserve">He </w:t>
            </w:r>
            <w:r w:rsidRPr="00DA065C">
              <w:rPr>
                <w:rFonts w:ascii="Arial" w:eastAsia="Times New Roman" w:hAnsi="Arial" w:cs="Arial"/>
                <w:b/>
                <w:bCs/>
                <w:i/>
                <w:iCs/>
                <w:color w:val="333333"/>
                <w:sz w:val="20"/>
                <w:szCs w:val="20"/>
                <w:lang w:val="en-US" w:eastAsia="es-ES"/>
              </w:rPr>
              <w:t>may have missed</w:t>
            </w:r>
            <w:r w:rsidRPr="00DA065C">
              <w:rPr>
                <w:rFonts w:ascii="Arial" w:eastAsia="Times New Roman" w:hAnsi="Arial" w:cs="Arial"/>
                <w:i/>
                <w:iCs/>
                <w:color w:val="333333"/>
                <w:sz w:val="20"/>
                <w:szCs w:val="20"/>
                <w:lang w:val="en-US" w:eastAsia="es-ES"/>
              </w:rPr>
              <w:t xml:space="preserve"> the bus.</w:t>
            </w:r>
            <w:r w:rsidRPr="00DA065C">
              <w:rPr>
                <w:rFonts w:ascii="Arial" w:eastAsia="Times New Roman" w:hAnsi="Arial" w:cs="Arial"/>
                <w:i/>
                <w:iCs/>
                <w:color w:val="333333"/>
                <w:sz w:val="20"/>
                <w:szCs w:val="20"/>
                <w:lang w:val="en-US" w:eastAsia="es-ES"/>
              </w:rPr>
              <w:br/>
              <w:t xml:space="preserve">The road </w:t>
            </w:r>
            <w:r w:rsidRPr="00DA065C">
              <w:rPr>
                <w:rFonts w:ascii="Arial" w:eastAsia="Times New Roman" w:hAnsi="Arial" w:cs="Arial"/>
                <w:b/>
                <w:bCs/>
                <w:i/>
                <w:iCs/>
                <w:color w:val="333333"/>
                <w:sz w:val="20"/>
                <w:szCs w:val="20"/>
                <w:lang w:val="en-US" w:eastAsia="es-ES"/>
              </w:rPr>
              <w:t>might have been</w:t>
            </w:r>
            <w:r w:rsidRPr="00DA065C">
              <w:rPr>
                <w:rFonts w:ascii="Arial" w:eastAsia="Times New Roman" w:hAnsi="Arial" w:cs="Arial"/>
                <w:i/>
                <w:iCs/>
                <w:color w:val="333333"/>
                <w:sz w:val="20"/>
                <w:szCs w:val="20"/>
                <w:lang w:val="en-US" w:eastAsia="es-ES"/>
              </w:rPr>
              <w:t xml:space="preserve"> blocked.</w:t>
            </w:r>
          </w:p>
        </w:tc>
      </w:tr>
      <w:tr w:rsidR="00DA065C" w:rsidRPr="00DA065C" w:rsidTr="00DA065C">
        <w:trPr>
          <w:trHeight w:val="825"/>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DA065C" w:rsidRPr="00DA065C" w:rsidRDefault="00DA065C" w:rsidP="00DA065C">
            <w:pPr>
              <w:spacing w:after="0" w:line="300" w:lineRule="atLeast"/>
              <w:rPr>
                <w:rFonts w:ascii="Arial" w:eastAsia="Times New Roman" w:hAnsi="Arial" w:cs="Arial"/>
                <w:color w:val="333333"/>
                <w:sz w:val="20"/>
                <w:szCs w:val="20"/>
                <w:lang w:val="en-US" w:eastAsia="es-ES"/>
              </w:rPr>
            </w:pPr>
            <w:r w:rsidRPr="00DA065C">
              <w:rPr>
                <w:rFonts w:ascii="Arial" w:eastAsia="Times New Roman" w:hAnsi="Arial" w:cs="Arial"/>
                <w:color w:val="333333"/>
                <w:sz w:val="20"/>
                <w:szCs w:val="20"/>
                <w:lang w:val="en-US" w:eastAsia="es-ES"/>
              </w:rPr>
              <w:t xml:space="preserve">The negatives are </w:t>
            </w:r>
            <w:r w:rsidRPr="00DA065C">
              <w:rPr>
                <w:rFonts w:ascii="Arial" w:eastAsia="Times New Roman" w:hAnsi="Arial" w:cs="Arial"/>
                <w:b/>
                <w:bCs/>
                <w:color w:val="333333"/>
                <w:sz w:val="20"/>
                <w:szCs w:val="20"/>
                <w:lang w:val="en-US" w:eastAsia="es-ES"/>
              </w:rPr>
              <w:t>may</w:t>
            </w:r>
            <w:r w:rsidRPr="00DA065C">
              <w:rPr>
                <w:rFonts w:ascii="Arial" w:eastAsia="Times New Roman" w:hAnsi="Arial" w:cs="Arial"/>
                <w:color w:val="333333"/>
                <w:sz w:val="20"/>
                <w:szCs w:val="20"/>
                <w:lang w:val="en-US" w:eastAsia="es-ES"/>
              </w:rPr>
              <w:t xml:space="preserve"> </w:t>
            </w:r>
            <w:r w:rsidRPr="00DA065C">
              <w:rPr>
                <w:rFonts w:ascii="Arial" w:eastAsia="Times New Roman" w:hAnsi="Arial" w:cs="Arial"/>
                <w:b/>
                <w:bCs/>
                <w:color w:val="333333"/>
                <w:sz w:val="20"/>
                <w:szCs w:val="20"/>
                <w:lang w:val="en-US" w:eastAsia="es-ES"/>
              </w:rPr>
              <w:t>not have</w:t>
            </w:r>
            <w:r w:rsidRPr="00DA065C">
              <w:rPr>
                <w:rFonts w:ascii="Arial" w:eastAsia="Times New Roman" w:hAnsi="Arial" w:cs="Arial"/>
                <w:color w:val="333333"/>
                <w:sz w:val="20"/>
                <w:szCs w:val="20"/>
                <w:lang w:val="en-US" w:eastAsia="es-ES"/>
              </w:rPr>
              <w:t xml:space="preserve"> and </w:t>
            </w:r>
            <w:r w:rsidRPr="00DA065C">
              <w:rPr>
                <w:rFonts w:ascii="Arial" w:eastAsia="Times New Roman" w:hAnsi="Arial" w:cs="Arial"/>
                <w:b/>
                <w:bCs/>
                <w:color w:val="333333"/>
                <w:sz w:val="20"/>
                <w:szCs w:val="20"/>
                <w:lang w:val="en-US" w:eastAsia="es-ES"/>
              </w:rPr>
              <w:t>might not have.</w:t>
            </w:r>
          </w:p>
        </w:tc>
        <w:tc>
          <w:tcPr>
            <w:tcW w:w="2500" w:type="pct"/>
            <w:tcBorders>
              <w:top w:val="outset" w:sz="6" w:space="0" w:color="auto"/>
              <w:left w:val="outset" w:sz="6" w:space="0" w:color="auto"/>
              <w:bottom w:val="outset" w:sz="6" w:space="0" w:color="auto"/>
              <w:right w:val="outset" w:sz="6" w:space="0" w:color="auto"/>
            </w:tcBorders>
            <w:vAlign w:val="center"/>
            <w:hideMark/>
          </w:tcPr>
          <w:p w:rsidR="00DA065C" w:rsidRPr="00DA065C" w:rsidRDefault="00DA065C" w:rsidP="00DA065C">
            <w:pPr>
              <w:spacing w:after="0" w:line="300" w:lineRule="atLeast"/>
              <w:rPr>
                <w:rFonts w:ascii="Arial" w:eastAsia="Times New Roman" w:hAnsi="Arial" w:cs="Arial"/>
                <w:color w:val="333333"/>
                <w:sz w:val="20"/>
                <w:szCs w:val="20"/>
                <w:lang w:val="en-US" w:eastAsia="es-ES"/>
              </w:rPr>
            </w:pPr>
            <w:r w:rsidRPr="00DA065C">
              <w:rPr>
                <w:rFonts w:ascii="Arial" w:eastAsia="Times New Roman" w:hAnsi="Arial" w:cs="Arial"/>
                <w:i/>
                <w:iCs/>
                <w:color w:val="333333"/>
                <w:sz w:val="20"/>
                <w:szCs w:val="20"/>
                <w:lang w:val="en-US" w:eastAsia="es-ES"/>
              </w:rPr>
              <w:t xml:space="preserve">He </w:t>
            </w:r>
            <w:r w:rsidRPr="00DA065C">
              <w:rPr>
                <w:rFonts w:ascii="Arial" w:eastAsia="Times New Roman" w:hAnsi="Arial" w:cs="Arial"/>
                <w:b/>
                <w:bCs/>
                <w:i/>
                <w:iCs/>
                <w:color w:val="333333"/>
                <w:sz w:val="20"/>
                <w:szCs w:val="20"/>
                <w:lang w:val="en-US" w:eastAsia="es-ES"/>
              </w:rPr>
              <w:t xml:space="preserve">may not have left </w:t>
            </w:r>
            <w:r w:rsidRPr="00DA065C">
              <w:rPr>
                <w:rFonts w:ascii="Arial" w:eastAsia="Times New Roman" w:hAnsi="Arial" w:cs="Arial"/>
                <w:i/>
                <w:iCs/>
                <w:color w:val="333333"/>
                <w:sz w:val="20"/>
                <w:szCs w:val="20"/>
                <w:lang w:val="en-US" w:eastAsia="es-ES"/>
              </w:rPr>
              <w:t>yet.</w:t>
            </w:r>
            <w:r w:rsidRPr="00DA065C">
              <w:rPr>
                <w:rFonts w:ascii="Arial" w:eastAsia="Times New Roman" w:hAnsi="Arial" w:cs="Arial"/>
                <w:i/>
                <w:iCs/>
                <w:color w:val="333333"/>
                <w:sz w:val="20"/>
                <w:szCs w:val="20"/>
                <w:lang w:val="en-US" w:eastAsia="es-ES"/>
              </w:rPr>
              <w:br/>
              <w:t xml:space="preserve">The assistant </w:t>
            </w:r>
            <w:r w:rsidRPr="00DA065C">
              <w:rPr>
                <w:rFonts w:ascii="Arial" w:eastAsia="Times New Roman" w:hAnsi="Arial" w:cs="Arial"/>
                <w:b/>
                <w:bCs/>
                <w:i/>
                <w:iCs/>
                <w:color w:val="333333"/>
                <w:sz w:val="20"/>
                <w:szCs w:val="20"/>
                <w:lang w:val="en-US" w:eastAsia="es-ES"/>
              </w:rPr>
              <w:t xml:space="preserve">might not have received </w:t>
            </w:r>
            <w:r w:rsidRPr="00DA065C">
              <w:rPr>
                <w:rFonts w:ascii="Arial" w:eastAsia="Times New Roman" w:hAnsi="Arial" w:cs="Arial"/>
                <w:i/>
                <w:iCs/>
                <w:color w:val="333333"/>
                <w:sz w:val="20"/>
                <w:szCs w:val="20"/>
                <w:lang w:val="en-US" w:eastAsia="es-ES"/>
              </w:rPr>
              <w:t>his message</w:t>
            </w:r>
          </w:p>
        </w:tc>
      </w:tr>
    </w:tbl>
    <w:p w:rsidR="00DA065C" w:rsidRDefault="00DA065C">
      <w:pPr>
        <w:rPr>
          <w:lang w:val="en-US"/>
        </w:rPr>
      </w:pPr>
    </w:p>
    <w:p w:rsidR="00DA065C" w:rsidRDefault="00DA065C">
      <w:pPr>
        <w:rPr>
          <w:lang w:val="en-US"/>
        </w:rPr>
      </w:pPr>
    </w:p>
    <w:p w:rsidR="00273773" w:rsidRDefault="00273773">
      <w:pPr>
        <w:rPr>
          <w:lang w:val="en-US"/>
        </w:rPr>
      </w:pPr>
    </w:p>
    <w:p w:rsidR="00273773" w:rsidRDefault="00273773">
      <w:pPr>
        <w:rPr>
          <w:lang w:val="en-US"/>
        </w:rPr>
      </w:pPr>
    </w:p>
    <w:p w:rsidR="00DA065C" w:rsidRDefault="00DA065C">
      <w:pPr>
        <w:rPr>
          <w:lang w:val="en-US"/>
        </w:rPr>
      </w:pPr>
    </w:p>
    <w:p w:rsidR="000340C5" w:rsidRPr="000340C5" w:rsidRDefault="000340C5" w:rsidP="000340C5">
      <w:pPr>
        <w:shd w:val="clear" w:color="auto" w:fill="FFFFFF"/>
        <w:spacing w:after="0" w:line="300" w:lineRule="atLeast"/>
        <w:rPr>
          <w:rFonts w:ascii="Arial" w:eastAsia="Times New Roman" w:hAnsi="Arial" w:cs="Arial"/>
          <w:color w:val="333333"/>
          <w:sz w:val="20"/>
          <w:szCs w:val="20"/>
          <w:lang w:val="en-US" w:eastAsia="es-ES"/>
        </w:rPr>
      </w:pPr>
      <w:r w:rsidRPr="000340C5">
        <w:rPr>
          <w:rFonts w:ascii="Arial" w:eastAsia="Times New Roman" w:hAnsi="Arial" w:cs="Arial"/>
          <w:color w:val="333333"/>
          <w:sz w:val="20"/>
          <w:szCs w:val="20"/>
          <w:lang w:val="en-US" w:eastAsia="es-ES"/>
        </w:rPr>
        <w:t xml:space="preserve">The modal verb </w:t>
      </w:r>
      <w:r w:rsidRPr="000340C5">
        <w:rPr>
          <w:rFonts w:ascii="Arial" w:eastAsia="Times New Roman" w:hAnsi="Arial" w:cs="Arial"/>
          <w:i/>
          <w:iCs/>
          <w:color w:val="333333"/>
          <w:sz w:val="20"/>
          <w:szCs w:val="20"/>
          <w:lang w:val="en-US" w:eastAsia="es-ES"/>
        </w:rPr>
        <w:t>should</w:t>
      </w:r>
      <w:r w:rsidRPr="000340C5">
        <w:rPr>
          <w:rFonts w:ascii="Arial" w:eastAsia="Times New Roman" w:hAnsi="Arial" w:cs="Arial"/>
          <w:color w:val="333333"/>
          <w:sz w:val="20"/>
          <w:szCs w:val="20"/>
          <w:lang w:val="en-US" w:eastAsia="es-ES"/>
        </w:rPr>
        <w:t xml:space="preserve"> expresses weaker obligation than </w:t>
      </w:r>
      <w:r w:rsidRPr="000340C5">
        <w:rPr>
          <w:rFonts w:ascii="Arial" w:eastAsia="Times New Roman" w:hAnsi="Arial" w:cs="Arial"/>
          <w:b/>
          <w:bCs/>
          <w:color w:val="333333"/>
          <w:sz w:val="20"/>
          <w:szCs w:val="20"/>
          <w:lang w:val="en-US" w:eastAsia="es-ES"/>
        </w:rPr>
        <w:t>must</w:t>
      </w:r>
      <w:r w:rsidRPr="000340C5">
        <w:rPr>
          <w:rFonts w:ascii="Arial" w:eastAsia="Times New Roman" w:hAnsi="Arial" w:cs="Arial"/>
          <w:color w:val="333333"/>
          <w:sz w:val="20"/>
          <w:szCs w:val="20"/>
          <w:lang w:val="en-US" w:eastAsia="es-ES"/>
        </w:rPr>
        <w:t xml:space="preserve"> and </w:t>
      </w:r>
      <w:r w:rsidRPr="000340C5">
        <w:rPr>
          <w:rFonts w:ascii="Arial" w:eastAsia="Times New Roman" w:hAnsi="Arial" w:cs="Arial"/>
          <w:b/>
          <w:bCs/>
          <w:color w:val="333333"/>
          <w:sz w:val="20"/>
          <w:szCs w:val="20"/>
          <w:lang w:val="en-US" w:eastAsia="es-ES"/>
        </w:rPr>
        <w:t>have to</w:t>
      </w:r>
      <w:r w:rsidRPr="000340C5">
        <w:rPr>
          <w:rFonts w:ascii="Arial" w:eastAsia="Times New Roman" w:hAnsi="Arial" w:cs="Arial"/>
          <w:color w:val="333333"/>
          <w:sz w:val="20"/>
          <w:szCs w:val="20"/>
          <w:lang w:val="en-US" w:eastAsia="es-ES"/>
        </w:rPr>
        <w:t>.</w:t>
      </w:r>
    </w:p>
    <w:tbl>
      <w:tblPr>
        <w:tblW w:w="8850" w:type="dxa"/>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4425"/>
        <w:gridCol w:w="4425"/>
      </w:tblGrid>
      <w:tr w:rsidR="000340C5" w:rsidRPr="000340C5" w:rsidTr="000340C5">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340C5" w:rsidRPr="000340C5" w:rsidRDefault="000340C5" w:rsidP="000340C5">
            <w:pPr>
              <w:spacing w:after="0" w:line="300" w:lineRule="atLeast"/>
              <w:rPr>
                <w:rFonts w:ascii="Arial" w:eastAsia="Times New Roman" w:hAnsi="Arial" w:cs="Arial"/>
                <w:color w:val="333333"/>
                <w:sz w:val="20"/>
                <w:szCs w:val="20"/>
                <w:lang w:eastAsia="es-ES"/>
              </w:rPr>
            </w:pPr>
            <w:r w:rsidRPr="000340C5">
              <w:rPr>
                <w:rFonts w:ascii="Arial" w:eastAsia="Times New Roman" w:hAnsi="Arial" w:cs="Arial"/>
                <w:b/>
                <w:bCs/>
                <w:color w:val="333333"/>
                <w:sz w:val="20"/>
                <w:szCs w:val="20"/>
                <w:lang w:eastAsia="es-ES"/>
              </w:rPr>
              <w:t>Should - to express obligation</w:t>
            </w:r>
            <w:r w:rsidRPr="000340C5">
              <w:rPr>
                <w:rFonts w:ascii="Arial" w:eastAsia="Times New Roman" w:hAnsi="Arial" w:cs="Arial"/>
                <w:color w:val="333333"/>
                <w:sz w:val="20"/>
                <w:szCs w:val="20"/>
                <w:lang w:eastAsia="es-ES"/>
              </w:rPr>
              <w:t xml:space="preserve"> </w:t>
            </w:r>
          </w:p>
        </w:tc>
      </w:tr>
      <w:tr w:rsidR="000340C5" w:rsidRPr="000340C5" w:rsidTr="000340C5">
        <w:trPr>
          <w:trHeight w:val="1470"/>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0340C5" w:rsidRPr="000340C5" w:rsidRDefault="000340C5" w:rsidP="000340C5">
            <w:pPr>
              <w:spacing w:after="0" w:line="300" w:lineRule="atLeast"/>
              <w:rPr>
                <w:rFonts w:ascii="Arial" w:eastAsia="Times New Roman" w:hAnsi="Arial" w:cs="Arial"/>
                <w:color w:val="333333"/>
                <w:sz w:val="20"/>
                <w:szCs w:val="20"/>
                <w:lang w:eastAsia="es-ES"/>
              </w:rPr>
            </w:pPr>
            <w:r w:rsidRPr="000340C5">
              <w:rPr>
                <w:rFonts w:ascii="Arial" w:eastAsia="Times New Roman" w:hAnsi="Arial" w:cs="Arial"/>
                <w:color w:val="333333"/>
                <w:sz w:val="20"/>
                <w:szCs w:val="20"/>
                <w:lang w:val="en-US" w:eastAsia="es-ES"/>
              </w:rPr>
              <w:t xml:space="preserve">Structure: should + infinitive form of a verb: </w:t>
            </w:r>
            <w:r w:rsidRPr="000340C5">
              <w:rPr>
                <w:rFonts w:ascii="Arial" w:eastAsia="Times New Roman" w:hAnsi="Arial" w:cs="Arial"/>
                <w:color w:val="333333"/>
                <w:sz w:val="20"/>
                <w:szCs w:val="20"/>
                <w:lang w:val="en-US" w:eastAsia="es-ES"/>
              </w:rPr>
              <w:br/>
              <w:t xml:space="preserve">should </w:t>
            </w:r>
            <w:r w:rsidRPr="000340C5">
              <w:rPr>
                <w:rFonts w:ascii="Arial" w:eastAsia="Times New Roman" w:hAnsi="Arial" w:cs="Arial"/>
                <w:b/>
                <w:bCs/>
                <w:color w:val="333333"/>
                <w:sz w:val="20"/>
                <w:szCs w:val="20"/>
                <w:lang w:val="en-US" w:eastAsia="es-ES"/>
              </w:rPr>
              <w:t>be</w:t>
            </w:r>
            <w:r w:rsidRPr="000340C5">
              <w:rPr>
                <w:rFonts w:ascii="Arial" w:eastAsia="Times New Roman" w:hAnsi="Arial" w:cs="Arial"/>
                <w:color w:val="333333"/>
                <w:sz w:val="20"/>
                <w:szCs w:val="20"/>
                <w:lang w:val="en-US" w:eastAsia="es-ES"/>
              </w:rPr>
              <w:t xml:space="preserve">, should </w:t>
            </w:r>
            <w:r w:rsidRPr="000340C5">
              <w:rPr>
                <w:rFonts w:ascii="Arial" w:eastAsia="Times New Roman" w:hAnsi="Arial" w:cs="Arial"/>
                <w:b/>
                <w:bCs/>
                <w:color w:val="333333"/>
                <w:sz w:val="20"/>
                <w:szCs w:val="20"/>
                <w:lang w:val="en-US" w:eastAsia="es-ES"/>
              </w:rPr>
              <w:t>go</w:t>
            </w:r>
            <w:r w:rsidRPr="000340C5">
              <w:rPr>
                <w:rFonts w:ascii="Arial" w:eastAsia="Times New Roman" w:hAnsi="Arial" w:cs="Arial"/>
                <w:color w:val="333333"/>
                <w:sz w:val="20"/>
                <w:szCs w:val="20"/>
                <w:lang w:val="en-US" w:eastAsia="es-ES"/>
              </w:rPr>
              <w:t xml:space="preserve">, should </w:t>
            </w:r>
            <w:r w:rsidRPr="000340C5">
              <w:rPr>
                <w:rFonts w:ascii="Arial" w:eastAsia="Times New Roman" w:hAnsi="Arial" w:cs="Arial"/>
                <w:b/>
                <w:bCs/>
                <w:color w:val="333333"/>
                <w:sz w:val="20"/>
                <w:szCs w:val="20"/>
                <w:lang w:val="en-US" w:eastAsia="es-ES"/>
              </w:rPr>
              <w:t>do</w:t>
            </w:r>
            <w:r w:rsidRPr="000340C5">
              <w:rPr>
                <w:rFonts w:ascii="Arial" w:eastAsia="Times New Roman" w:hAnsi="Arial" w:cs="Arial"/>
                <w:color w:val="333333"/>
                <w:sz w:val="20"/>
                <w:szCs w:val="20"/>
                <w:lang w:val="en-US" w:eastAsia="es-ES"/>
              </w:rPr>
              <w:t>, etc.</w:t>
            </w:r>
            <w:r w:rsidRPr="000340C5">
              <w:rPr>
                <w:rFonts w:ascii="Arial" w:eastAsia="Times New Roman" w:hAnsi="Arial" w:cs="Arial"/>
                <w:color w:val="333333"/>
                <w:sz w:val="20"/>
                <w:szCs w:val="20"/>
                <w:lang w:val="en-US" w:eastAsia="es-ES"/>
              </w:rPr>
              <w:br/>
            </w:r>
            <w:r w:rsidRPr="000340C5">
              <w:rPr>
                <w:rFonts w:ascii="Arial" w:eastAsia="Times New Roman" w:hAnsi="Arial" w:cs="Arial"/>
                <w:color w:val="333333"/>
                <w:sz w:val="20"/>
                <w:szCs w:val="20"/>
                <w:lang w:val="en-US" w:eastAsia="es-ES"/>
              </w:rPr>
              <w:br/>
              <w:t xml:space="preserve">We use </w:t>
            </w:r>
            <w:r w:rsidRPr="000340C5">
              <w:rPr>
                <w:rFonts w:ascii="Arial" w:eastAsia="Times New Roman" w:hAnsi="Arial" w:cs="Arial"/>
                <w:b/>
                <w:bCs/>
                <w:color w:val="333333"/>
                <w:sz w:val="20"/>
                <w:szCs w:val="20"/>
                <w:lang w:val="en-US" w:eastAsia="es-ES"/>
              </w:rPr>
              <w:t>should</w:t>
            </w:r>
            <w:r w:rsidRPr="000340C5">
              <w:rPr>
                <w:rFonts w:ascii="Arial" w:eastAsia="Times New Roman" w:hAnsi="Arial" w:cs="Arial"/>
                <w:color w:val="333333"/>
                <w:sz w:val="20"/>
                <w:szCs w:val="20"/>
                <w:lang w:val="en-US" w:eastAsia="es-ES"/>
              </w:rPr>
              <w:t xml:space="preserve"> for the present and the future.</w:t>
            </w:r>
            <w:r w:rsidRPr="000340C5">
              <w:rPr>
                <w:rFonts w:ascii="Arial" w:eastAsia="Times New Roman" w:hAnsi="Arial" w:cs="Arial"/>
                <w:color w:val="333333"/>
                <w:sz w:val="20"/>
                <w:szCs w:val="20"/>
                <w:lang w:val="en-US" w:eastAsia="es-ES"/>
              </w:rPr>
              <w:br/>
              <w:t xml:space="preserve">We use </w:t>
            </w:r>
            <w:r w:rsidRPr="000340C5">
              <w:rPr>
                <w:rFonts w:ascii="Arial" w:eastAsia="Times New Roman" w:hAnsi="Arial" w:cs="Arial"/>
                <w:b/>
                <w:bCs/>
                <w:color w:val="333333"/>
                <w:sz w:val="20"/>
                <w:szCs w:val="20"/>
                <w:lang w:val="en-US" w:eastAsia="es-ES"/>
              </w:rPr>
              <w:t>should</w:t>
            </w:r>
            <w:r w:rsidRPr="000340C5">
              <w:rPr>
                <w:rFonts w:ascii="Arial" w:eastAsia="Times New Roman" w:hAnsi="Arial" w:cs="Arial"/>
                <w:color w:val="333333"/>
                <w:sz w:val="20"/>
                <w:szCs w:val="20"/>
                <w:lang w:val="en-US" w:eastAsia="es-ES"/>
              </w:rPr>
              <w:t xml:space="preserve"> to give advice to someone and to say that something is a good idea.</w:t>
            </w:r>
            <w:r w:rsidRPr="000340C5">
              <w:rPr>
                <w:rFonts w:ascii="Arial" w:eastAsia="Times New Roman" w:hAnsi="Arial" w:cs="Arial"/>
                <w:color w:val="333333"/>
                <w:sz w:val="20"/>
                <w:szCs w:val="20"/>
                <w:lang w:val="en-US" w:eastAsia="es-ES"/>
              </w:rPr>
              <w:br/>
            </w:r>
            <w:r w:rsidRPr="000340C5">
              <w:rPr>
                <w:rFonts w:ascii="Arial" w:eastAsia="Times New Roman" w:hAnsi="Arial" w:cs="Arial"/>
                <w:b/>
                <w:bCs/>
                <w:color w:val="333333"/>
                <w:sz w:val="20"/>
                <w:szCs w:val="20"/>
                <w:lang w:eastAsia="es-ES"/>
              </w:rPr>
              <w:t>Should</w:t>
            </w:r>
            <w:r w:rsidRPr="000340C5">
              <w:rPr>
                <w:rFonts w:ascii="Arial" w:eastAsia="Times New Roman" w:hAnsi="Arial" w:cs="Arial"/>
                <w:color w:val="333333"/>
                <w:sz w:val="20"/>
                <w:szCs w:val="20"/>
                <w:lang w:eastAsia="es-ES"/>
              </w:rPr>
              <w:t xml:space="preserve"> is weaker than </w:t>
            </w:r>
            <w:r w:rsidRPr="000340C5">
              <w:rPr>
                <w:rFonts w:ascii="Arial" w:eastAsia="Times New Roman" w:hAnsi="Arial" w:cs="Arial"/>
                <w:b/>
                <w:bCs/>
                <w:color w:val="333333"/>
                <w:sz w:val="20"/>
                <w:szCs w:val="20"/>
                <w:lang w:eastAsia="es-ES"/>
              </w:rPr>
              <w:t>have to</w:t>
            </w:r>
            <w:r w:rsidRPr="000340C5">
              <w:rPr>
                <w:rFonts w:ascii="Arial" w:eastAsia="Times New Roman" w:hAnsi="Arial" w:cs="Arial"/>
                <w:color w:val="333333"/>
                <w:sz w:val="20"/>
                <w:szCs w:val="20"/>
                <w:lang w:eastAsia="es-ES"/>
              </w:rPr>
              <w:t xml:space="preserve"> and </w:t>
            </w:r>
            <w:r w:rsidRPr="000340C5">
              <w:rPr>
                <w:rFonts w:ascii="Arial" w:eastAsia="Times New Roman" w:hAnsi="Arial" w:cs="Arial"/>
                <w:b/>
                <w:bCs/>
                <w:color w:val="333333"/>
                <w:sz w:val="20"/>
                <w:szCs w:val="20"/>
                <w:lang w:eastAsia="es-ES"/>
              </w:rPr>
              <w:t>must.</w:t>
            </w:r>
            <w:r w:rsidRPr="000340C5">
              <w:rPr>
                <w:rFonts w:ascii="Arial" w:eastAsia="Times New Roman" w:hAnsi="Arial" w:cs="Arial"/>
                <w:color w:val="333333"/>
                <w:sz w:val="20"/>
                <w:szCs w:val="20"/>
                <w:lang w:eastAsia="es-ES"/>
              </w:rPr>
              <w:t xml:space="preserve"> </w:t>
            </w:r>
          </w:p>
        </w:tc>
        <w:tc>
          <w:tcPr>
            <w:tcW w:w="2500" w:type="pct"/>
            <w:tcBorders>
              <w:top w:val="outset" w:sz="6" w:space="0" w:color="auto"/>
              <w:left w:val="outset" w:sz="6" w:space="0" w:color="auto"/>
              <w:bottom w:val="outset" w:sz="6" w:space="0" w:color="auto"/>
              <w:right w:val="outset" w:sz="6" w:space="0" w:color="auto"/>
            </w:tcBorders>
            <w:vAlign w:val="center"/>
            <w:hideMark/>
          </w:tcPr>
          <w:p w:rsidR="000340C5" w:rsidRPr="000340C5" w:rsidRDefault="000340C5" w:rsidP="000340C5">
            <w:pPr>
              <w:spacing w:after="0" w:line="300" w:lineRule="atLeast"/>
              <w:rPr>
                <w:rFonts w:ascii="Arial" w:eastAsia="Times New Roman" w:hAnsi="Arial" w:cs="Arial"/>
                <w:color w:val="333333"/>
                <w:sz w:val="20"/>
                <w:szCs w:val="20"/>
                <w:lang w:eastAsia="es-ES"/>
              </w:rPr>
            </w:pPr>
            <w:r w:rsidRPr="000340C5">
              <w:rPr>
                <w:rFonts w:ascii="Arial" w:eastAsia="Times New Roman" w:hAnsi="Arial" w:cs="Arial"/>
                <w:i/>
                <w:iCs/>
                <w:color w:val="333333"/>
                <w:sz w:val="20"/>
                <w:szCs w:val="20"/>
                <w:lang w:val="en-US" w:eastAsia="es-ES"/>
              </w:rPr>
              <w:t xml:space="preserve">You </w:t>
            </w:r>
            <w:r w:rsidRPr="000340C5">
              <w:rPr>
                <w:rFonts w:ascii="Arial" w:eastAsia="Times New Roman" w:hAnsi="Arial" w:cs="Arial"/>
                <w:b/>
                <w:bCs/>
                <w:i/>
                <w:iCs/>
                <w:color w:val="333333"/>
                <w:sz w:val="20"/>
                <w:szCs w:val="20"/>
                <w:lang w:val="en-US" w:eastAsia="es-ES"/>
              </w:rPr>
              <w:t>should</w:t>
            </w:r>
            <w:r w:rsidRPr="000340C5">
              <w:rPr>
                <w:rFonts w:ascii="Arial" w:eastAsia="Times New Roman" w:hAnsi="Arial" w:cs="Arial"/>
                <w:i/>
                <w:iCs/>
                <w:color w:val="333333"/>
                <w:sz w:val="20"/>
                <w:szCs w:val="20"/>
                <w:lang w:val="en-US" w:eastAsia="es-ES"/>
              </w:rPr>
              <w:t xml:space="preserve"> </w:t>
            </w:r>
            <w:r w:rsidRPr="000340C5">
              <w:rPr>
                <w:rFonts w:ascii="Arial" w:eastAsia="Times New Roman" w:hAnsi="Arial" w:cs="Arial"/>
                <w:b/>
                <w:bCs/>
                <w:i/>
                <w:iCs/>
                <w:color w:val="333333"/>
                <w:sz w:val="20"/>
                <w:szCs w:val="20"/>
                <w:lang w:val="en-US" w:eastAsia="es-ES"/>
              </w:rPr>
              <w:t>tell</w:t>
            </w:r>
            <w:r w:rsidRPr="000340C5">
              <w:rPr>
                <w:rFonts w:ascii="Arial" w:eastAsia="Times New Roman" w:hAnsi="Arial" w:cs="Arial"/>
                <w:i/>
                <w:iCs/>
                <w:color w:val="333333"/>
                <w:sz w:val="20"/>
                <w:szCs w:val="20"/>
                <w:lang w:val="en-US" w:eastAsia="es-ES"/>
              </w:rPr>
              <w:t xml:space="preserve"> them the truth.</w:t>
            </w:r>
            <w:r w:rsidRPr="000340C5">
              <w:rPr>
                <w:rFonts w:ascii="Arial" w:eastAsia="Times New Roman" w:hAnsi="Arial" w:cs="Arial"/>
                <w:i/>
                <w:iCs/>
                <w:color w:val="333333"/>
                <w:sz w:val="20"/>
                <w:szCs w:val="20"/>
                <w:lang w:val="en-US" w:eastAsia="es-ES"/>
              </w:rPr>
              <w:br/>
              <w:t xml:space="preserve">You </w:t>
            </w:r>
            <w:r w:rsidRPr="000340C5">
              <w:rPr>
                <w:rFonts w:ascii="Arial" w:eastAsia="Times New Roman" w:hAnsi="Arial" w:cs="Arial"/>
                <w:b/>
                <w:bCs/>
                <w:i/>
                <w:iCs/>
                <w:color w:val="333333"/>
                <w:sz w:val="20"/>
                <w:szCs w:val="20"/>
                <w:lang w:val="en-US" w:eastAsia="es-ES"/>
              </w:rPr>
              <w:t>shouldn't smoke</w:t>
            </w:r>
            <w:r w:rsidRPr="000340C5">
              <w:rPr>
                <w:rFonts w:ascii="Arial" w:eastAsia="Times New Roman" w:hAnsi="Arial" w:cs="Arial"/>
                <w:i/>
                <w:iCs/>
                <w:color w:val="333333"/>
                <w:sz w:val="20"/>
                <w:szCs w:val="20"/>
                <w:lang w:val="en-US" w:eastAsia="es-ES"/>
              </w:rPr>
              <w:t xml:space="preserve">, it's bad for you. </w:t>
            </w:r>
            <w:r w:rsidRPr="000340C5">
              <w:rPr>
                <w:rFonts w:ascii="Arial" w:eastAsia="Times New Roman" w:hAnsi="Arial" w:cs="Arial"/>
                <w:i/>
                <w:iCs/>
                <w:color w:val="333333"/>
                <w:sz w:val="20"/>
                <w:szCs w:val="20"/>
                <w:lang w:val="en-US" w:eastAsia="es-ES"/>
              </w:rPr>
              <w:br/>
            </w:r>
            <w:r w:rsidRPr="000340C5">
              <w:rPr>
                <w:rFonts w:ascii="Arial" w:eastAsia="Times New Roman" w:hAnsi="Arial" w:cs="Arial"/>
                <w:i/>
                <w:iCs/>
                <w:color w:val="333333"/>
                <w:sz w:val="20"/>
                <w:szCs w:val="20"/>
                <w:lang w:eastAsia="es-ES"/>
              </w:rPr>
              <w:t xml:space="preserve">I don't think you </w:t>
            </w:r>
            <w:r w:rsidRPr="000340C5">
              <w:rPr>
                <w:rFonts w:ascii="Arial" w:eastAsia="Times New Roman" w:hAnsi="Arial" w:cs="Arial"/>
                <w:b/>
                <w:bCs/>
                <w:i/>
                <w:iCs/>
                <w:color w:val="333333"/>
                <w:sz w:val="20"/>
                <w:szCs w:val="20"/>
                <w:lang w:eastAsia="es-ES"/>
              </w:rPr>
              <w:t>should</w:t>
            </w:r>
            <w:r w:rsidRPr="000340C5">
              <w:rPr>
                <w:rFonts w:ascii="Arial" w:eastAsia="Times New Roman" w:hAnsi="Arial" w:cs="Arial"/>
                <w:i/>
                <w:iCs/>
                <w:color w:val="333333"/>
                <w:sz w:val="20"/>
                <w:szCs w:val="20"/>
                <w:lang w:eastAsia="es-ES"/>
              </w:rPr>
              <w:t xml:space="preserve"> </w:t>
            </w:r>
            <w:r w:rsidRPr="000340C5">
              <w:rPr>
                <w:rFonts w:ascii="Arial" w:eastAsia="Times New Roman" w:hAnsi="Arial" w:cs="Arial"/>
                <w:b/>
                <w:bCs/>
                <w:i/>
                <w:iCs/>
                <w:color w:val="333333"/>
                <w:sz w:val="20"/>
                <w:szCs w:val="20"/>
                <w:lang w:eastAsia="es-ES"/>
              </w:rPr>
              <w:t>do</w:t>
            </w:r>
            <w:r w:rsidRPr="000340C5">
              <w:rPr>
                <w:rFonts w:ascii="Arial" w:eastAsia="Times New Roman" w:hAnsi="Arial" w:cs="Arial"/>
                <w:i/>
                <w:iCs/>
                <w:color w:val="333333"/>
                <w:sz w:val="20"/>
                <w:szCs w:val="20"/>
                <w:lang w:eastAsia="es-ES"/>
              </w:rPr>
              <w:t xml:space="preserve"> it.</w:t>
            </w:r>
            <w:r w:rsidRPr="000340C5">
              <w:rPr>
                <w:rFonts w:ascii="Arial" w:eastAsia="Times New Roman" w:hAnsi="Arial" w:cs="Arial"/>
                <w:color w:val="333333"/>
                <w:sz w:val="20"/>
                <w:szCs w:val="20"/>
                <w:lang w:eastAsia="es-ES"/>
              </w:rPr>
              <w:t xml:space="preserve"> </w:t>
            </w:r>
          </w:p>
        </w:tc>
      </w:tr>
    </w:tbl>
    <w:p w:rsidR="000340C5" w:rsidRDefault="000340C5">
      <w:pPr>
        <w:rPr>
          <w:lang w:val="en-US"/>
        </w:rPr>
      </w:pPr>
    </w:p>
    <w:p w:rsidR="000340C5" w:rsidRDefault="000340C5">
      <w:pPr>
        <w:rPr>
          <w:lang w:val="en-US"/>
        </w:rPr>
      </w:pPr>
    </w:p>
    <w:p w:rsidR="000340C5" w:rsidRDefault="000340C5">
      <w:pPr>
        <w:rPr>
          <w:lang w:val="en-US"/>
        </w:rPr>
      </w:pPr>
    </w:p>
    <w:p w:rsidR="00273773" w:rsidRDefault="00273773">
      <w:pPr>
        <w:rPr>
          <w:lang w:val="en-US"/>
        </w:rPr>
      </w:pPr>
    </w:p>
    <w:tbl>
      <w:tblPr>
        <w:tblW w:w="8850" w:type="dxa"/>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4425"/>
        <w:gridCol w:w="4425"/>
      </w:tblGrid>
      <w:tr w:rsidR="000340C5" w:rsidRPr="000340C5" w:rsidTr="000340C5">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340C5" w:rsidRPr="000340C5" w:rsidRDefault="000340C5" w:rsidP="000340C5">
            <w:pPr>
              <w:spacing w:after="0" w:line="300" w:lineRule="atLeast"/>
              <w:rPr>
                <w:rFonts w:ascii="Arial" w:eastAsia="Times New Roman" w:hAnsi="Arial" w:cs="Arial"/>
                <w:color w:val="333333"/>
                <w:sz w:val="20"/>
                <w:szCs w:val="20"/>
                <w:lang w:val="en-US" w:eastAsia="es-ES"/>
              </w:rPr>
            </w:pPr>
            <w:r w:rsidRPr="000340C5">
              <w:rPr>
                <w:rFonts w:ascii="Arial" w:eastAsia="Times New Roman" w:hAnsi="Arial" w:cs="Arial"/>
                <w:b/>
                <w:bCs/>
                <w:color w:val="333333"/>
                <w:sz w:val="20"/>
                <w:szCs w:val="20"/>
                <w:lang w:val="en-US" w:eastAsia="es-ES"/>
              </w:rPr>
              <w:t>Should have - to express unfulfilled obligation in the past</w:t>
            </w:r>
            <w:r w:rsidRPr="000340C5">
              <w:rPr>
                <w:rFonts w:ascii="Arial" w:eastAsia="Times New Roman" w:hAnsi="Arial" w:cs="Arial"/>
                <w:color w:val="333333"/>
                <w:sz w:val="20"/>
                <w:szCs w:val="20"/>
                <w:lang w:val="en-US" w:eastAsia="es-ES"/>
              </w:rPr>
              <w:t xml:space="preserve"> </w:t>
            </w:r>
          </w:p>
        </w:tc>
      </w:tr>
      <w:tr w:rsidR="000340C5" w:rsidRPr="000340C5" w:rsidTr="000340C5">
        <w:trPr>
          <w:trHeight w:val="1575"/>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0340C5" w:rsidRPr="000340C5" w:rsidRDefault="000340C5" w:rsidP="000340C5">
            <w:pPr>
              <w:spacing w:after="0" w:line="300" w:lineRule="atLeast"/>
              <w:rPr>
                <w:rFonts w:ascii="Arial" w:eastAsia="Times New Roman" w:hAnsi="Arial" w:cs="Arial"/>
                <w:color w:val="333333"/>
                <w:sz w:val="20"/>
                <w:szCs w:val="20"/>
                <w:lang w:val="en-US" w:eastAsia="es-ES"/>
              </w:rPr>
            </w:pPr>
            <w:r w:rsidRPr="000340C5">
              <w:rPr>
                <w:rFonts w:ascii="Arial" w:eastAsia="Times New Roman" w:hAnsi="Arial" w:cs="Arial"/>
                <w:color w:val="333333"/>
                <w:sz w:val="20"/>
                <w:szCs w:val="20"/>
                <w:lang w:val="en-US" w:eastAsia="es-ES"/>
              </w:rPr>
              <w:t xml:space="preserve">Structure: should + have + past participle </w:t>
            </w:r>
            <w:r w:rsidRPr="000340C5">
              <w:rPr>
                <w:rFonts w:ascii="Arial" w:eastAsia="Times New Roman" w:hAnsi="Arial" w:cs="Arial"/>
                <w:color w:val="333333"/>
                <w:sz w:val="20"/>
                <w:szCs w:val="20"/>
                <w:lang w:val="en-US" w:eastAsia="es-ES"/>
              </w:rPr>
              <w:br/>
            </w:r>
            <w:r w:rsidRPr="000340C5">
              <w:rPr>
                <w:rFonts w:ascii="Arial" w:eastAsia="Times New Roman" w:hAnsi="Arial" w:cs="Arial"/>
                <w:color w:val="333333"/>
                <w:sz w:val="20"/>
                <w:szCs w:val="20"/>
                <w:lang w:val="en-US" w:eastAsia="es-ES"/>
              </w:rPr>
              <w:br/>
              <w:t xml:space="preserve">We use </w:t>
            </w:r>
            <w:r w:rsidRPr="000340C5">
              <w:rPr>
                <w:rFonts w:ascii="Arial" w:eastAsia="Times New Roman" w:hAnsi="Arial" w:cs="Arial"/>
                <w:b/>
                <w:bCs/>
                <w:color w:val="333333"/>
                <w:sz w:val="20"/>
                <w:szCs w:val="20"/>
                <w:lang w:val="en-US" w:eastAsia="es-ES"/>
              </w:rPr>
              <w:t>should have</w:t>
            </w:r>
            <w:r w:rsidRPr="000340C5">
              <w:rPr>
                <w:rFonts w:ascii="Arial" w:eastAsia="Times New Roman" w:hAnsi="Arial" w:cs="Arial"/>
                <w:color w:val="333333"/>
                <w:sz w:val="20"/>
                <w:szCs w:val="20"/>
                <w:lang w:val="en-US" w:eastAsia="es-ES"/>
              </w:rPr>
              <w:t xml:space="preserve"> for the past.</w:t>
            </w:r>
            <w:r w:rsidRPr="000340C5">
              <w:rPr>
                <w:rFonts w:ascii="Arial" w:eastAsia="Times New Roman" w:hAnsi="Arial" w:cs="Arial"/>
                <w:color w:val="333333"/>
                <w:sz w:val="20"/>
                <w:szCs w:val="20"/>
                <w:lang w:val="en-US" w:eastAsia="es-ES"/>
              </w:rPr>
              <w:br/>
              <w:t xml:space="preserve">We use </w:t>
            </w:r>
            <w:r w:rsidRPr="000340C5">
              <w:rPr>
                <w:rFonts w:ascii="Arial" w:eastAsia="Times New Roman" w:hAnsi="Arial" w:cs="Arial"/>
                <w:b/>
                <w:bCs/>
                <w:color w:val="333333"/>
                <w:sz w:val="20"/>
                <w:szCs w:val="20"/>
                <w:lang w:val="en-US" w:eastAsia="es-ES"/>
              </w:rPr>
              <w:t>should have</w:t>
            </w:r>
            <w:r w:rsidRPr="000340C5">
              <w:rPr>
                <w:rFonts w:ascii="Arial" w:eastAsia="Times New Roman" w:hAnsi="Arial" w:cs="Arial"/>
                <w:color w:val="333333"/>
                <w:sz w:val="20"/>
                <w:szCs w:val="20"/>
                <w:lang w:val="en-US" w:eastAsia="es-ES"/>
              </w:rPr>
              <w:t xml:space="preserve"> to say that someone didn't do something but it would have been better to do it. </w:t>
            </w:r>
          </w:p>
        </w:tc>
        <w:tc>
          <w:tcPr>
            <w:tcW w:w="2500" w:type="pct"/>
            <w:tcBorders>
              <w:top w:val="outset" w:sz="6" w:space="0" w:color="auto"/>
              <w:left w:val="outset" w:sz="6" w:space="0" w:color="auto"/>
              <w:bottom w:val="outset" w:sz="6" w:space="0" w:color="auto"/>
              <w:right w:val="outset" w:sz="6" w:space="0" w:color="auto"/>
            </w:tcBorders>
            <w:vAlign w:val="center"/>
            <w:hideMark/>
          </w:tcPr>
          <w:p w:rsidR="000340C5" w:rsidRPr="000340C5" w:rsidRDefault="000340C5" w:rsidP="000340C5">
            <w:pPr>
              <w:spacing w:after="0" w:line="300" w:lineRule="atLeast"/>
              <w:rPr>
                <w:rFonts w:ascii="Arial" w:eastAsia="Times New Roman" w:hAnsi="Arial" w:cs="Arial"/>
                <w:color w:val="333333"/>
                <w:sz w:val="20"/>
                <w:szCs w:val="20"/>
                <w:lang w:eastAsia="es-ES"/>
              </w:rPr>
            </w:pPr>
            <w:r w:rsidRPr="000340C5">
              <w:rPr>
                <w:rFonts w:ascii="Arial" w:eastAsia="Times New Roman" w:hAnsi="Arial" w:cs="Arial"/>
                <w:i/>
                <w:iCs/>
                <w:color w:val="333333"/>
                <w:sz w:val="20"/>
                <w:szCs w:val="20"/>
                <w:lang w:val="en-US" w:eastAsia="es-ES"/>
              </w:rPr>
              <w:t xml:space="preserve">You </w:t>
            </w:r>
            <w:r w:rsidRPr="000340C5">
              <w:rPr>
                <w:rFonts w:ascii="Arial" w:eastAsia="Times New Roman" w:hAnsi="Arial" w:cs="Arial"/>
                <w:b/>
                <w:bCs/>
                <w:i/>
                <w:iCs/>
                <w:color w:val="333333"/>
                <w:sz w:val="20"/>
                <w:szCs w:val="20"/>
                <w:lang w:val="en-US" w:eastAsia="es-ES"/>
              </w:rPr>
              <w:t xml:space="preserve">should have told </w:t>
            </w:r>
            <w:r w:rsidRPr="000340C5">
              <w:rPr>
                <w:rFonts w:ascii="Arial" w:eastAsia="Times New Roman" w:hAnsi="Arial" w:cs="Arial"/>
                <w:i/>
                <w:iCs/>
                <w:color w:val="333333"/>
                <w:sz w:val="20"/>
                <w:szCs w:val="20"/>
                <w:lang w:val="en-US" w:eastAsia="es-ES"/>
              </w:rPr>
              <w:t xml:space="preserve">them the truth. </w:t>
            </w:r>
            <w:r w:rsidRPr="000340C5">
              <w:rPr>
                <w:rFonts w:ascii="Arial" w:eastAsia="Times New Roman" w:hAnsi="Arial" w:cs="Arial"/>
                <w:i/>
                <w:iCs/>
                <w:color w:val="333333"/>
                <w:sz w:val="20"/>
                <w:szCs w:val="20"/>
                <w:lang w:val="en-US" w:eastAsia="es-ES"/>
              </w:rPr>
              <w:br/>
              <w:t xml:space="preserve">You </w:t>
            </w:r>
            <w:r w:rsidRPr="000340C5">
              <w:rPr>
                <w:rFonts w:ascii="Arial" w:eastAsia="Times New Roman" w:hAnsi="Arial" w:cs="Arial"/>
                <w:b/>
                <w:bCs/>
                <w:i/>
                <w:iCs/>
                <w:color w:val="333333"/>
                <w:sz w:val="20"/>
                <w:szCs w:val="20"/>
                <w:lang w:val="en-US" w:eastAsia="es-ES"/>
              </w:rPr>
              <w:t>shouldn't have gone</w:t>
            </w:r>
            <w:r w:rsidRPr="000340C5">
              <w:rPr>
                <w:rFonts w:ascii="Arial" w:eastAsia="Times New Roman" w:hAnsi="Arial" w:cs="Arial"/>
                <w:i/>
                <w:iCs/>
                <w:color w:val="333333"/>
                <w:sz w:val="20"/>
                <w:szCs w:val="20"/>
                <w:lang w:val="en-US" w:eastAsia="es-ES"/>
              </w:rPr>
              <w:t xml:space="preserve"> there - it was a mistake. </w:t>
            </w:r>
            <w:r w:rsidRPr="000340C5">
              <w:rPr>
                <w:rFonts w:ascii="Arial" w:eastAsia="Times New Roman" w:hAnsi="Arial" w:cs="Arial"/>
                <w:i/>
                <w:iCs/>
                <w:color w:val="333333"/>
                <w:sz w:val="20"/>
                <w:szCs w:val="20"/>
                <w:lang w:val="en-US" w:eastAsia="es-ES"/>
              </w:rPr>
              <w:br/>
            </w:r>
            <w:r w:rsidRPr="000340C5">
              <w:rPr>
                <w:rFonts w:ascii="Arial" w:eastAsia="Times New Roman" w:hAnsi="Arial" w:cs="Arial"/>
                <w:i/>
                <w:iCs/>
                <w:color w:val="333333"/>
                <w:sz w:val="20"/>
                <w:szCs w:val="20"/>
                <w:lang w:eastAsia="es-ES"/>
              </w:rPr>
              <w:t xml:space="preserve">I don't think you </w:t>
            </w:r>
            <w:r w:rsidRPr="000340C5">
              <w:rPr>
                <w:rFonts w:ascii="Arial" w:eastAsia="Times New Roman" w:hAnsi="Arial" w:cs="Arial"/>
                <w:b/>
                <w:bCs/>
                <w:i/>
                <w:iCs/>
                <w:color w:val="333333"/>
                <w:sz w:val="20"/>
                <w:szCs w:val="20"/>
                <w:lang w:eastAsia="es-ES"/>
              </w:rPr>
              <w:t>should</w:t>
            </w:r>
            <w:r w:rsidRPr="000340C5">
              <w:rPr>
                <w:rFonts w:ascii="Arial" w:eastAsia="Times New Roman" w:hAnsi="Arial" w:cs="Arial"/>
                <w:i/>
                <w:iCs/>
                <w:color w:val="333333"/>
                <w:sz w:val="20"/>
                <w:szCs w:val="20"/>
                <w:lang w:eastAsia="es-ES"/>
              </w:rPr>
              <w:t xml:space="preserve"> </w:t>
            </w:r>
            <w:r w:rsidRPr="000340C5">
              <w:rPr>
                <w:rFonts w:ascii="Arial" w:eastAsia="Times New Roman" w:hAnsi="Arial" w:cs="Arial"/>
                <w:b/>
                <w:bCs/>
                <w:i/>
                <w:iCs/>
                <w:color w:val="333333"/>
                <w:sz w:val="20"/>
                <w:szCs w:val="20"/>
                <w:lang w:eastAsia="es-ES"/>
              </w:rPr>
              <w:t>have</w:t>
            </w:r>
            <w:r w:rsidRPr="000340C5">
              <w:rPr>
                <w:rFonts w:ascii="Arial" w:eastAsia="Times New Roman" w:hAnsi="Arial" w:cs="Arial"/>
                <w:i/>
                <w:iCs/>
                <w:color w:val="333333"/>
                <w:sz w:val="20"/>
                <w:szCs w:val="20"/>
                <w:lang w:eastAsia="es-ES"/>
              </w:rPr>
              <w:t xml:space="preserve"> done </w:t>
            </w:r>
            <w:r>
              <w:rPr>
                <w:rFonts w:ascii="Arial" w:eastAsia="Times New Roman" w:hAnsi="Arial" w:cs="Arial"/>
                <w:i/>
                <w:iCs/>
                <w:color w:val="333333"/>
                <w:sz w:val="20"/>
                <w:szCs w:val="20"/>
                <w:lang w:eastAsia="es-ES"/>
              </w:rPr>
              <w:t>it.</w:t>
            </w:r>
          </w:p>
        </w:tc>
      </w:tr>
    </w:tbl>
    <w:p w:rsidR="000340C5" w:rsidRDefault="000340C5">
      <w:pPr>
        <w:rPr>
          <w:lang w:val="en-US"/>
        </w:rPr>
      </w:pPr>
    </w:p>
    <w:p w:rsidR="00273773" w:rsidRDefault="00273773">
      <w:pPr>
        <w:rPr>
          <w:lang w:val="en-US"/>
        </w:rPr>
      </w:pPr>
    </w:p>
    <w:p w:rsidR="00273773" w:rsidRDefault="00273773">
      <w:pPr>
        <w:rPr>
          <w:lang w:val="en-US"/>
        </w:rPr>
      </w:pPr>
    </w:p>
    <w:p w:rsidR="00273773" w:rsidRDefault="00273773">
      <w:pPr>
        <w:rPr>
          <w:lang w:val="en-US"/>
        </w:rPr>
      </w:pPr>
    </w:p>
    <w:p w:rsidR="00273773" w:rsidRDefault="00273773">
      <w:pPr>
        <w:rPr>
          <w:lang w:val="en-US"/>
        </w:rPr>
      </w:pPr>
    </w:p>
    <w:p w:rsidR="00273773" w:rsidRDefault="00273773">
      <w:pPr>
        <w:rPr>
          <w:lang w:val="en-US"/>
        </w:rPr>
      </w:pPr>
    </w:p>
    <w:p w:rsidR="00273773" w:rsidRDefault="00273773">
      <w:pPr>
        <w:rPr>
          <w:lang w:val="en-US"/>
        </w:rPr>
      </w:pPr>
    </w:p>
    <w:p w:rsidR="00273773" w:rsidRDefault="00273773">
      <w:pPr>
        <w:rPr>
          <w:lang w:val="en-US"/>
        </w:rPr>
      </w:pPr>
    </w:p>
    <w:p w:rsidR="00273773" w:rsidRDefault="00273773">
      <w:pPr>
        <w:rPr>
          <w:lang w:val="en-US"/>
        </w:rPr>
      </w:pPr>
    </w:p>
    <w:p w:rsidR="00273773" w:rsidRDefault="00273773">
      <w:pPr>
        <w:rPr>
          <w:lang w:val="en-US"/>
        </w:rPr>
      </w:pPr>
    </w:p>
    <w:p w:rsidR="00273773" w:rsidRDefault="00273773">
      <w:pPr>
        <w:rPr>
          <w:lang w:val="en-US"/>
        </w:rPr>
      </w:pPr>
    </w:p>
    <w:p w:rsidR="00273773" w:rsidRDefault="00273773">
      <w:pPr>
        <w:rPr>
          <w:lang w:val="en-US"/>
        </w:rPr>
      </w:pPr>
    </w:p>
    <w:p w:rsidR="00273773" w:rsidRDefault="00273773">
      <w:pPr>
        <w:rPr>
          <w:lang w:val="en-US"/>
        </w:rPr>
      </w:pPr>
    </w:p>
    <w:tbl>
      <w:tblPr>
        <w:tblW w:w="0" w:type="auto"/>
        <w:jc w:val="center"/>
        <w:tblCellSpacing w:w="45" w:type="dxa"/>
        <w:shd w:val="clear" w:color="auto" w:fill="669900"/>
        <w:tblCellMar>
          <w:top w:w="15" w:type="dxa"/>
          <w:left w:w="15" w:type="dxa"/>
          <w:bottom w:w="15" w:type="dxa"/>
          <w:right w:w="15" w:type="dxa"/>
        </w:tblCellMar>
        <w:tblLook w:val="04A0"/>
      </w:tblPr>
      <w:tblGrid>
        <w:gridCol w:w="1720"/>
        <w:gridCol w:w="2042"/>
        <w:gridCol w:w="2380"/>
        <w:gridCol w:w="2602"/>
      </w:tblGrid>
      <w:tr w:rsidR="00273773" w:rsidRPr="00273773" w:rsidTr="00273773">
        <w:trPr>
          <w:tblCellSpacing w:w="45" w:type="dxa"/>
          <w:jc w:val="center"/>
        </w:trPr>
        <w:tc>
          <w:tcPr>
            <w:tcW w:w="0" w:type="auto"/>
            <w:tcBorders>
              <w:top w:val="outset" w:sz="6" w:space="0" w:color="000000"/>
              <w:left w:val="outset" w:sz="6" w:space="0" w:color="000000"/>
              <w:bottom w:val="outset" w:sz="6" w:space="0" w:color="000000"/>
              <w:right w:val="outset" w:sz="6" w:space="0" w:color="000000"/>
            </w:tcBorders>
            <w:shd w:val="clear" w:color="auto" w:fill="663300"/>
            <w:vAlign w:val="center"/>
            <w:hideMark/>
          </w:tcPr>
          <w:p w:rsidR="00273773" w:rsidRPr="00273773" w:rsidRDefault="00273773" w:rsidP="00273773">
            <w:pPr>
              <w:spacing w:after="0" w:line="300" w:lineRule="atLeast"/>
              <w:jc w:val="center"/>
              <w:rPr>
                <w:rFonts w:ascii="Trebuchet MS" w:eastAsia="Times New Roman" w:hAnsi="Trebuchet MS" w:cs="Times New Roman"/>
                <w:b/>
                <w:bCs/>
                <w:color w:val="FBFBFB"/>
                <w:lang w:eastAsia="es-ES"/>
              </w:rPr>
            </w:pPr>
            <w:r w:rsidRPr="00273773">
              <w:rPr>
                <w:rFonts w:ascii="Trebuchet MS" w:eastAsia="Times New Roman" w:hAnsi="Trebuchet MS" w:cs="Times New Roman"/>
                <w:b/>
                <w:bCs/>
                <w:color w:val="FBFBFB"/>
                <w:lang w:eastAsia="es-ES"/>
              </w:rPr>
              <w:t>Modal Verb</w:t>
            </w:r>
          </w:p>
        </w:tc>
        <w:tc>
          <w:tcPr>
            <w:tcW w:w="0" w:type="auto"/>
            <w:tcBorders>
              <w:top w:val="outset" w:sz="6" w:space="0" w:color="000000"/>
              <w:left w:val="outset" w:sz="6" w:space="0" w:color="000000"/>
              <w:bottom w:val="outset" w:sz="6" w:space="0" w:color="000000"/>
              <w:right w:val="outset" w:sz="6" w:space="0" w:color="000000"/>
            </w:tcBorders>
            <w:shd w:val="clear" w:color="auto" w:fill="663300"/>
            <w:vAlign w:val="center"/>
            <w:hideMark/>
          </w:tcPr>
          <w:p w:rsidR="00273773" w:rsidRPr="00273773" w:rsidRDefault="00273773" w:rsidP="00273773">
            <w:pPr>
              <w:spacing w:after="0" w:line="300" w:lineRule="atLeast"/>
              <w:jc w:val="center"/>
              <w:rPr>
                <w:rFonts w:ascii="Trebuchet MS" w:eastAsia="Times New Roman" w:hAnsi="Trebuchet MS" w:cs="Times New Roman"/>
                <w:b/>
                <w:bCs/>
                <w:color w:val="FBFBFB"/>
                <w:lang w:eastAsia="es-ES"/>
              </w:rPr>
            </w:pPr>
            <w:r w:rsidRPr="00273773">
              <w:rPr>
                <w:rFonts w:ascii="Trebuchet MS" w:eastAsia="Times New Roman" w:hAnsi="Trebuchet MS" w:cs="Times New Roman"/>
                <w:b/>
                <w:bCs/>
                <w:color w:val="FBFBFB"/>
                <w:lang w:eastAsia="es-ES"/>
              </w:rPr>
              <w:t>Meaning</w:t>
            </w:r>
          </w:p>
        </w:tc>
        <w:tc>
          <w:tcPr>
            <w:tcW w:w="0" w:type="auto"/>
            <w:tcBorders>
              <w:top w:val="outset" w:sz="6" w:space="0" w:color="000000"/>
              <w:left w:val="outset" w:sz="6" w:space="0" w:color="000000"/>
              <w:bottom w:val="outset" w:sz="6" w:space="0" w:color="000000"/>
              <w:right w:val="outset" w:sz="6" w:space="0" w:color="000000"/>
            </w:tcBorders>
            <w:shd w:val="clear" w:color="auto" w:fill="663300"/>
            <w:vAlign w:val="center"/>
            <w:hideMark/>
          </w:tcPr>
          <w:p w:rsidR="00273773" w:rsidRPr="00273773" w:rsidRDefault="00273773" w:rsidP="00273773">
            <w:pPr>
              <w:spacing w:after="0" w:line="300" w:lineRule="atLeast"/>
              <w:jc w:val="center"/>
              <w:rPr>
                <w:rFonts w:ascii="Trebuchet MS" w:eastAsia="Times New Roman" w:hAnsi="Trebuchet MS" w:cs="Times New Roman"/>
                <w:b/>
                <w:bCs/>
                <w:color w:val="FBFBFB"/>
                <w:lang w:eastAsia="es-ES"/>
              </w:rPr>
            </w:pPr>
            <w:r w:rsidRPr="00273773">
              <w:rPr>
                <w:rFonts w:ascii="Trebuchet MS" w:eastAsia="Times New Roman" w:hAnsi="Trebuchet MS" w:cs="Times New Roman"/>
                <w:b/>
                <w:bCs/>
                <w:color w:val="FBFBFB"/>
                <w:lang w:eastAsia="es-ES"/>
              </w:rPr>
              <w:t>Expressing</w:t>
            </w:r>
          </w:p>
        </w:tc>
        <w:tc>
          <w:tcPr>
            <w:tcW w:w="0" w:type="auto"/>
            <w:tcBorders>
              <w:top w:val="outset" w:sz="6" w:space="0" w:color="000000"/>
              <w:left w:val="outset" w:sz="6" w:space="0" w:color="000000"/>
              <w:bottom w:val="outset" w:sz="6" w:space="0" w:color="000000"/>
              <w:right w:val="outset" w:sz="6" w:space="0" w:color="000000"/>
            </w:tcBorders>
            <w:shd w:val="clear" w:color="auto" w:fill="663300"/>
            <w:vAlign w:val="center"/>
            <w:hideMark/>
          </w:tcPr>
          <w:p w:rsidR="00273773" w:rsidRPr="00273773" w:rsidRDefault="00273773" w:rsidP="00273773">
            <w:pPr>
              <w:spacing w:after="0" w:line="300" w:lineRule="atLeast"/>
              <w:jc w:val="center"/>
              <w:rPr>
                <w:rFonts w:ascii="Trebuchet MS" w:eastAsia="Times New Roman" w:hAnsi="Trebuchet MS" w:cs="Times New Roman"/>
                <w:b/>
                <w:bCs/>
                <w:color w:val="FBFBFB"/>
                <w:lang w:eastAsia="es-ES"/>
              </w:rPr>
            </w:pPr>
            <w:r w:rsidRPr="00273773">
              <w:rPr>
                <w:rFonts w:ascii="Trebuchet MS" w:eastAsia="Times New Roman" w:hAnsi="Trebuchet MS" w:cs="Times New Roman"/>
                <w:b/>
                <w:bCs/>
                <w:color w:val="FBFBFB"/>
                <w:lang w:eastAsia="es-ES"/>
              </w:rPr>
              <w:t>Example</w:t>
            </w:r>
          </w:p>
        </w:tc>
      </w:tr>
      <w:tr w:rsidR="00273773" w:rsidRPr="00273773" w:rsidTr="00273773">
        <w:trPr>
          <w:tblCellSpacing w:w="45" w:type="dxa"/>
          <w:jc w:val="center"/>
        </w:trPr>
        <w:tc>
          <w:tcPr>
            <w:tcW w:w="0" w:type="auto"/>
            <w:vMerge w:val="restart"/>
            <w:tcBorders>
              <w:top w:val="outset" w:sz="6" w:space="0" w:color="000000"/>
              <w:left w:val="outset" w:sz="6" w:space="0" w:color="000000"/>
              <w:bottom w:val="outset" w:sz="6" w:space="0" w:color="000000"/>
              <w:right w:val="outset" w:sz="6" w:space="0" w:color="000000"/>
            </w:tcBorders>
            <w:shd w:val="clear" w:color="auto" w:fill="663300"/>
            <w:vAlign w:val="center"/>
            <w:hideMark/>
          </w:tcPr>
          <w:p w:rsidR="00273773" w:rsidRPr="00273773" w:rsidRDefault="00273773" w:rsidP="00273773">
            <w:pPr>
              <w:spacing w:before="100" w:beforeAutospacing="1" w:after="100" w:afterAutospacing="1" w:line="300" w:lineRule="atLeast"/>
              <w:jc w:val="center"/>
              <w:outlineLvl w:val="4"/>
              <w:rPr>
                <w:rFonts w:ascii="Trebuchet MS" w:eastAsia="Times New Roman" w:hAnsi="Trebuchet MS" w:cs="Times New Roman"/>
                <w:b/>
                <w:bCs/>
                <w:color w:val="66CC00"/>
                <w:sz w:val="24"/>
                <w:szCs w:val="24"/>
                <w:lang w:eastAsia="es-ES"/>
              </w:rPr>
            </w:pPr>
            <w:r w:rsidRPr="00273773">
              <w:rPr>
                <w:rFonts w:ascii="Trebuchet MS" w:eastAsia="Times New Roman" w:hAnsi="Trebuchet MS" w:cs="Times New Roman"/>
                <w:b/>
                <w:bCs/>
                <w:color w:val="66CC00"/>
                <w:sz w:val="24"/>
                <w:szCs w:val="24"/>
                <w:lang w:eastAsia="es-ES"/>
              </w:rPr>
              <w:t>must</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eastAsia="es-ES"/>
              </w:rPr>
            </w:pPr>
            <w:r w:rsidRPr="00273773">
              <w:rPr>
                <w:rFonts w:ascii="Trebuchet MS" w:eastAsia="Times New Roman" w:hAnsi="Trebuchet MS" w:cs="Times New Roman"/>
                <w:lang w:eastAsia="es-ES"/>
              </w:rPr>
              <w:t>to have to</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eastAsia="es-ES"/>
              </w:rPr>
            </w:pPr>
            <w:r w:rsidRPr="00273773">
              <w:rPr>
                <w:rFonts w:ascii="Trebuchet MS" w:eastAsia="Times New Roman" w:hAnsi="Trebuchet MS" w:cs="Times New Roman"/>
                <w:lang w:eastAsia="es-ES"/>
              </w:rPr>
              <w:t>100 % obligation</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val="en-US" w:eastAsia="es-ES"/>
              </w:rPr>
            </w:pPr>
            <w:r w:rsidRPr="00273773">
              <w:rPr>
                <w:rFonts w:ascii="Trebuchet MS" w:eastAsia="Times New Roman" w:hAnsi="Trebuchet MS" w:cs="Times New Roman"/>
                <w:lang w:val="en-US" w:eastAsia="es-ES"/>
              </w:rPr>
              <w:t xml:space="preserve">I must stop when the traffic lights turn red. </w:t>
            </w:r>
          </w:p>
        </w:tc>
      </w:tr>
      <w:tr w:rsidR="00273773" w:rsidRPr="00273773" w:rsidTr="00273773">
        <w:trPr>
          <w:tblCellSpacing w:w="45" w:type="dxa"/>
          <w:jc w:val="center"/>
        </w:trPr>
        <w:tc>
          <w:tcPr>
            <w:tcW w:w="0" w:type="auto"/>
            <w:vMerge/>
            <w:tcBorders>
              <w:top w:val="outset" w:sz="6" w:space="0" w:color="000000"/>
              <w:left w:val="outset" w:sz="6" w:space="0" w:color="000000"/>
              <w:bottom w:val="outset" w:sz="6" w:space="0" w:color="000000"/>
              <w:right w:val="outset" w:sz="6" w:space="0" w:color="000000"/>
            </w:tcBorders>
            <w:shd w:val="clear" w:color="auto" w:fill="66CC00"/>
            <w:vAlign w:val="center"/>
            <w:hideMark/>
          </w:tcPr>
          <w:p w:rsidR="00273773" w:rsidRPr="00273773" w:rsidRDefault="00273773" w:rsidP="00273773">
            <w:pPr>
              <w:spacing w:after="0" w:line="300" w:lineRule="atLeast"/>
              <w:rPr>
                <w:rFonts w:ascii="Trebuchet MS" w:eastAsia="Times New Roman" w:hAnsi="Trebuchet MS" w:cs="Times New Roman"/>
                <w:b/>
                <w:bCs/>
                <w:color w:val="66CC00"/>
                <w:sz w:val="24"/>
                <w:szCs w:val="24"/>
                <w:lang w:val="en-US" w:eastAsia="es-ES"/>
              </w:rPr>
            </w:pP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eastAsia="es-ES"/>
              </w:rPr>
            </w:pPr>
            <w:r w:rsidRPr="00273773">
              <w:rPr>
                <w:rFonts w:ascii="Trebuchet MS" w:eastAsia="Times New Roman" w:hAnsi="Trebuchet MS" w:cs="Times New Roman"/>
                <w:lang w:eastAsia="es-ES"/>
              </w:rPr>
              <w:t>to be very probable</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eastAsia="es-ES"/>
              </w:rPr>
            </w:pPr>
            <w:r w:rsidRPr="00273773">
              <w:rPr>
                <w:rFonts w:ascii="Trebuchet MS" w:eastAsia="Times New Roman" w:hAnsi="Trebuchet MS" w:cs="Times New Roman"/>
                <w:lang w:eastAsia="es-ES"/>
              </w:rPr>
              <w:t xml:space="preserve">logical conclusion (deduction) </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val="en-US" w:eastAsia="es-ES"/>
              </w:rPr>
            </w:pPr>
            <w:r w:rsidRPr="00273773">
              <w:rPr>
                <w:rFonts w:ascii="Trebuchet MS" w:eastAsia="Times New Roman" w:hAnsi="Trebuchet MS" w:cs="Times New Roman"/>
                <w:lang w:val="en-US" w:eastAsia="es-ES"/>
              </w:rPr>
              <w:t xml:space="preserve">He must be very tired after such enormous work </w:t>
            </w:r>
          </w:p>
        </w:tc>
      </w:tr>
      <w:tr w:rsidR="00273773" w:rsidRPr="00273773" w:rsidTr="00273773">
        <w:trPr>
          <w:tblCellSpacing w:w="45" w:type="dxa"/>
          <w:jc w:val="center"/>
        </w:trPr>
        <w:tc>
          <w:tcPr>
            <w:tcW w:w="0" w:type="auto"/>
            <w:tcBorders>
              <w:top w:val="outset" w:sz="6" w:space="0" w:color="000000"/>
              <w:left w:val="outset" w:sz="6" w:space="0" w:color="000000"/>
              <w:bottom w:val="outset" w:sz="6" w:space="0" w:color="000000"/>
              <w:right w:val="outset" w:sz="6" w:space="0" w:color="000000"/>
            </w:tcBorders>
            <w:shd w:val="clear" w:color="auto" w:fill="663300"/>
            <w:vAlign w:val="center"/>
            <w:hideMark/>
          </w:tcPr>
          <w:p w:rsidR="00273773" w:rsidRPr="00273773" w:rsidRDefault="00273773" w:rsidP="00273773">
            <w:pPr>
              <w:spacing w:before="100" w:beforeAutospacing="1" w:after="100" w:afterAutospacing="1" w:line="300" w:lineRule="atLeast"/>
              <w:jc w:val="center"/>
              <w:outlineLvl w:val="4"/>
              <w:rPr>
                <w:rFonts w:ascii="Trebuchet MS" w:eastAsia="Times New Roman" w:hAnsi="Trebuchet MS" w:cs="Times New Roman"/>
                <w:b/>
                <w:bCs/>
                <w:color w:val="66CC00"/>
                <w:sz w:val="24"/>
                <w:szCs w:val="24"/>
                <w:lang w:eastAsia="es-ES"/>
              </w:rPr>
            </w:pPr>
            <w:r w:rsidRPr="00273773">
              <w:rPr>
                <w:rFonts w:ascii="Trebuchet MS" w:eastAsia="Times New Roman" w:hAnsi="Trebuchet MS" w:cs="Times New Roman"/>
                <w:b/>
                <w:bCs/>
                <w:color w:val="66CC00"/>
                <w:sz w:val="24"/>
                <w:szCs w:val="24"/>
                <w:lang w:eastAsia="es-ES"/>
              </w:rPr>
              <w:t>must not</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val="en-US" w:eastAsia="es-ES"/>
              </w:rPr>
            </w:pPr>
            <w:r w:rsidRPr="00273773">
              <w:rPr>
                <w:rFonts w:ascii="Trebuchet MS" w:eastAsia="Times New Roman" w:hAnsi="Trebuchet MS" w:cs="Times New Roman"/>
                <w:lang w:val="en-US" w:eastAsia="es-ES"/>
              </w:rPr>
              <w:t>not to be allowed to</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eastAsia="es-ES"/>
              </w:rPr>
            </w:pPr>
            <w:r w:rsidRPr="00273773">
              <w:rPr>
                <w:rFonts w:ascii="Trebuchet MS" w:eastAsia="Times New Roman" w:hAnsi="Trebuchet MS" w:cs="Times New Roman"/>
                <w:lang w:eastAsia="es-ES"/>
              </w:rPr>
              <w:t>prohibition</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val="en-US" w:eastAsia="es-ES"/>
              </w:rPr>
            </w:pPr>
            <w:r w:rsidRPr="00273773">
              <w:rPr>
                <w:rFonts w:ascii="Trebuchet MS" w:eastAsia="Times New Roman" w:hAnsi="Trebuchet MS" w:cs="Times New Roman"/>
                <w:lang w:val="en-US" w:eastAsia="es-ES"/>
              </w:rPr>
              <w:t>You must not smoke in the hospital.</w:t>
            </w:r>
          </w:p>
        </w:tc>
      </w:tr>
      <w:tr w:rsidR="00273773" w:rsidRPr="00273773" w:rsidTr="00273773">
        <w:trPr>
          <w:tblCellSpacing w:w="45" w:type="dxa"/>
          <w:jc w:val="center"/>
        </w:trPr>
        <w:tc>
          <w:tcPr>
            <w:tcW w:w="0" w:type="auto"/>
            <w:vMerge w:val="restart"/>
            <w:tcBorders>
              <w:top w:val="outset" w:sz="6" w:space="0" w:color="000000"/>
              <w:left w:val="outset" w:sz="6" w:space="0" w:color="000000"/>
              <w:bottom w:val="outset" w:sz="6" w:space="0" w:color="000000"/>
              <w:right w:val="outset" w:sz="6" w:space="0" w:color="000000"/>
            </w:tcBorders>
            <w:shd w:val="clear" w:color="auto" w:fill="663300"/>
            <w:vAlign w:val="center"/>
            <w:hideMark/>
          </w:tcPr>
          <w:p w:rsidR="00273773" w:rsidRPr="00273773" w:rsidRDefault="00273773" w:rsidP="00273773">
            <w:pPr>
              <w:spacing w:before="100" w:beforeAutospacing="1" w:after="100" w:afterAutospacing="1" w:line="300" w:lineRule="atLeast"/>
              <w:jc w:val="center"/>
              <w:outlineLvl w:val="4"/>
              <w:rPr>
                <w:rFonts w:ascii="Trebuchet MS" w:eastAsia="Times New Roman" w:hAnsi="Trebuchet MS" w:cs="Times New Roman"/>
                <w:b/>
                <w:bCs/>
                <w:color w:val="66CC00"/>
                <w:sz w:val="24"/>
                <w:szCs w:val="24"/>
                <w:lang w:eastAsia="es-ES"/>
              </w:rPr>
            </w:pPr>
            <w:r w:rsidRPr="00273773">
              <w:rPr>
                <w:rFonts w:ascii="Trebuchet MS" w:eastAsia="Times New Roman" w:hAnsi="Trebuchet MS" w:cs="Times New Roman"/>
                <w:b/>
                <w:bCs/>
                <w:color w:val="66CC00"/>
                <w:sz w:val="24"/>
                <w:szCs w:val="24"/>
                <w:lang w:eastAsia="es-ES"/>
              </w:rPr>
              <w:t>can</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eastAsia="es-ES"/>
              </w:rPr>
            </w:pPr>
            <w:r w:rsidRPr="00273773">
              <w:rPr>
                <w:rFonts w:ascii="Trebuchet MS" w:eastAsia="Times New Roman" w:hAnsi="Trebuchet MS" w:cs="Times New Roman"/>
                <w:lang w:eastAsia="es-ES"/>
              </w:rPr>
              <w:t>to be able to</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eastAsia="es-ES"/>
              </w:rPr>
            </w:pPr>
            <w:r w:rsidRPr="00273773">
              <w:rPr>
                <w:rFonts w:ascii="Trebuchet MS" w:eastAsia="Times New Roman" w:hAnsi="Trebuchet MS" w:cs="Times New Roman"/>
                <w:lang w:eastAsia="es-ES"/>
              </w:rPr>
              <w:t xml:space="preserve">ability </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eastAsia="es-ES"/>
              </w:rPr>
            </w:pPr>
            <w:r w:rsidRPr="00273773">
              <w:rPr>
                <w:rFonts w:ascii="Trebuchet MS" w:eastAsia="Times New Roman" w:hAnsi="Trebuchet MS" w:cs="Times New Roman"/>
                <w:lang w:eastAsia="es-ES"/>
              </w:rPr>
              <w:t>I can swim</w:t>
            </w:r>
          </w:p>
        </w:tc>
      </w:tr>
      <w:tr w:rsidR="00273773" w:rsidRPr="00273773" w:rsidTr="00273773">
        <w:trPr>
          <w:tblCellSpacing w:w="45" w:type="dxa"/>
          <w:jc w:val="center"/>
        </w:trPr>
        <w:tc>
          <w:tcPr>
            <w:tcW w:w="0" w:type="auto"/>
            <w:vMerge/>
            <w:tcBorders>
              <w:top w:val="outset" w:sz="6" w:space="0" w:color="000000"/>
              <w:left w:val="outset" w:sz="6" w:space="0" w:color="000000"/>
              <w:bottom w:val="outset" w:sz="6" w:space="0" w:color="000000"/>
              <w:right w:val="outset" w:sz="6" w:space="0" w:color="000000"/>
            </w:tcBorders>
            <w:shd w:val="clear" w:color="auto" w:fill="66CC00"/>
            <w:vAlign w:val="center"/>
            <w:hideMark/>
          </w:tcPr>
          <w:p w:rsidR="00273773" w:rsidRPr="00273773" w:rsidRDefault="00273773" w:rsidP="00273773">
            <w:pPr>
              <w:spacing w:after="0" w:line="300" w:lineRule="atLeast"/>
              <w:rPr>
                <w:rFonts w:ascii="Trebuchet MS" w:eastAsia="Times New Roman" w:hAnsi="Trebuchet MS" w:cs="Times New Roman"/>
                <w:b/>
                <w:bCs/>
                <w:color w:val="66CC00"/>
                <w:sz w:val="24"/>
                <w:szCs w:val="24"/>
                <w:lang w:eastAsia="es-ES"/>
              </w:rPr>
            </w:pP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eastAsia="es-ES"/>
              </w:rPr>
            </w:pPr>
            <w:r w:rsidRPr="00273773">
              <w:rPr>
                <w:rFonts w:ascii="Trebuchet MS" w:eastAsia="Times New Roman" w:hAnsi="Trebuchet MS" w:cs="Times New Roman"/>
                <w:lang w:eastAsia="es-ES"/>
              </w:rPr>
              <w:t>to be allowed to</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eastAsia="es-ES"/>
              </w:rPr>
            </w:pPr>
            <w:r w:rsidRPr="00273773">
              <w:rPr>
                <w:rFonts w:ascii="Trebuchet MS" w:eastAsia="Times New Roman" w:hAnsi="Trebuchet MS" w:cs="Times New Roman"/>
                <w:lang w:eastAsia="es-ES"/>
              </w:rPr>
              <w:t>permission</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val="en-US" w:eastAsia="es-ES"/>
              </w:rPr>
            </w:pPr>
            <w:r w:rsidRPr="00273773">
              <w:rPr>
                <w:rFonts w:ascii="Trebuchet MS" w:eastAsia="Times New Roman" w:hAnsi="Trebuchet MS" w:cs="Times New Roman"/>
                <w:lang w:val="en-US" w:eastAsia="es-ES"/>
              </w:rPr>
              <w:t xml:space="preserve">Can I use your phone please? </w:t>
            </w:r>
          </w:p>
        </w:tc>
      </w:tr>
      <w:tr w:rsidR="00273773" w:rsidRPr="00273773" w:rsidTr="00273773">
        <w:trPr>
          <w:tblCellSpacing w:w="45" w:type="dxa"/>
          <w:jc w:val="center"/>
        </w:trPr>
        <w:tc>
          <w:tcPr>
            <w:tcW w:w="0" w:type="auto"/>
            <w:vMerge/>
            <w:tcBorders>
              <w:top w:val="outset" w:sz="6" w:space="0" w:color="000000"/>
              <w:left w:val="outset" w:sz="6" w:space="0" w:color="000000"/>
              <w:bottom w:val="outset" w:sz="6" w:space="0" w:color="000000"/>
              <w:right w:val="outset" w:sz="6" w:space="0" w:color="000000"/>
            </w:tcBorders>
            <w:shd w:val="clear" w:color="auto" w:fill="66CC00"/>
            <w:vAlign w:val="center"/>
            <w:hideMark/>
          </w:tcPr>
          <w:p w:rsidR="00273773" w:rsidRPr="00273773" w:rsidRDefault="00273773" w:rsidP="00273773">
            <w:pPr>
              <w:spacing w:after="0" w:line="300" w:lineRule="atLeast"/>
              <w:rPr>
                <w:rFonts w:ascii="Trebuchet MS" w:eastAsia="Times New Roman" w:hAnsi="Trebuchet MS" w:cs="Times New Roman"/>
                <w:b/>
                <w:bCs/>
                <w:color w:val="66CC00"/>
                <w:sz w:val="24"/>
                <w:szCs w:val="24"/>
                <w:lang w:val="en-US" w:eastAsia="es-ES"/>
              </w:rPr>
            </w:pP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eastAsia="es-ES"/>
              </w:rPr>
            </w:pPr>
            <w:r w:rsidRPr="00273773">
              <w:rPr>
                <w:rFonts w:ascii="Trebuchet MS" w:eastAsia="Times New Roman" w:hAnsi="Trebuchet MS" w:cs="Times New Roman"/>
                <w:lang w:eastAsia="es-ES"/>
              </w:rPr>
              <w:t xml:space="preserve">it is possible </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eastAsia="es-ES"/>
              </w:rPr>
            </w:pPr>
            <w:r w:rsidRPr="00273773">
              <w:rPr>
                <w:rFonts w:ascii="Trebuchet MS" w:eastAsia="Times New Roman" w:hAnsi="Trebuchet MS" w:cs="Times New Roman"/>
                <w:lang w:eastAsia="es-ES"/>
              </w:rPr>
              <w:t>possibility</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eastAsia="es-ES"/>
              </w:rPr>
            </w:pPr>
            <w:r w:rsidRPr="00273773">
              <w:rPr>
                <w:rFonts w:ascii="Trebuchet MS" w:eastAsia="Times New Roman" w:hAnsi="Trebuchet MS" w:cs="Times New Roman"/>
                <w:lang w:eastAsia="es-ES"/>
              </w:rPr>
              <w:t xml:space="preserve">Smoking can cause cancer ! </w:t>
            </w:r>
          </w:p>
        </w:tc>
      </w:tr>
      <w:tr w:rsidR="00273773" w:rsidRPr="00273773" w:rsidTr="00273773">
        <w:trPr>
          <w:tblCellSpacing w:w="45" w:type="dxa"/>
          <w:jc w:val="center"/>
        </w:trPr>
        <w:tc>
          <w:tcPr>
            <w:tcW w:w="0" w:type="auto"/>
            <w:vMerge w:val="restart"/>
            <w:tcBorders>
              <w:top w:val="outset" w:sz="6" w:space="0" w:color="000000"/>
              <w:left w:val="outset" w:sz="6" w:space="0" w:color="000000"/>
              <w:bottom w:val="outset" w:sz="6" w:space="0" w:color="000000"/>
              <w:right w:val="outset" w:sz="6" w:space="0" w:color="000000"/>
            </w:tcBorders>
            <w:shd w:val="clear" w:color="auto" w:fill="663300"/>
            <w:vAlign w:val="center"/>
            <w:hideMark/>
          </w:tcPr>
          <w:p w:rsidR="00273773" w:rsidRPr="00273773" w:rsidRDefault="00273773" w:rsidP="00273773">
            <w:pPr>
              <w:spacing w:before="100" w:beforeAutospacing="1" w:after="100" w:afterAutospacing="1" w:line="300" w:lineRule="atLeast"/>
              <w:jc w:val="center"/>
              <w:outlineLvl w:val="4"/>
              <w:rPr>
                <w:rFonts w:ascii="Trebuchet MS" w:eastAsia="Times New Roman" w:hAnsi="Trebuchet MS" w:cs="Times New Roman"/>
                <w:b/>
                <w:bCs/>
                <w:color w:val="66CC00"/>
                <w:sz w:val="24"/>
                <w:szCs w:val="24"/>
                <w:lang w:eastAsia="es-ES"/>
              </w:rPr>
            </w:pPr>
            <w:r w:rsidRPr="00273773">
              <w:rPr>
                <w:rFonts w:ascii="Trebuchet MS" w:eastAsia="Times New Roman" w:hAnsi="Trebuchet MS" w:cs="Times New Roman"/>
                <w:b/>
                <w:bCs/>
                <w:color w:val="66CC00"/>
                <w:sz w:val="24"/>
                <w:szCs w:val="24"/>
                <w:lang w:eastAsia="es-ES"/>
              </w:rPr>
              <w:t>could</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eastAsia="es-ES"/>
              </w:rPr>
            </w:pPr>
            <w:r w:rsidRPr="00273773">
              <w:rPr>
                <w:rFonts w:ascii="Trebuchet MS" w:eastAsia="Times New Roman" w:hAnsi="Trebuchet MS" w:cs="Times New Roman"/>
                <w:lang w:eastAsia="es-ES"/>
              </w:rPr>
              <w:t>to be able to</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eastAsia="es-ES"/>
              </w:rPr>
            </w:pPr>
            <w:r w:rsidRPr="00273773">
              <w:rPr>
                <w:rFonts w:ascii="Trebuchet MS" w:eastAsia="Times New Roman" w:hAnsi="Trebuchet MS" w:cs="Times New Roman"/>
                <w:lang w:eastAsia="es-ES"/>
              </w:rPr>
              <w:t xml:space="preserve">ability in the past </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val="en-US" w:eastAsia="es-ES"/>
              </w:rPr>
            </w:pPr>
            <w:r w:rsidRPr="00273773">
              <w:rPr>
                <w:rFonts w:ascii="Trebuchet MS" w:eastAsia="Times New Roman" w:hAnsi="Trebuchet MS" w:cs="Times New Roman"/>
                <w:lang w:val="en-US" w:eastAsia="es-ES"/>
              </w:rPr>
              <w:t xml:space="preserve">When I was younger I could stay up all night and not get tired.. </w:t>
            </w:r>
          </w:p>
        </w:tc>
      </w:tr>
      <w:tr w:rsidR="00273773" w:rsidRPr="00273773" w:rsidTr="00273773">
        <w:trPr>
          <w:tblCellSpacing w:w="45" w:type="dxa"/>
          <w:jc w:val="center"/>
        </w:trPr>
        <w:tc>
          <w:tcPr>
            <w:tcW w:w="0" w:type="auto"/>
            <w:vMerge/>
            <w:tcBorders>
              <w:top w:val="outset" w:sz="6" w:space="0" w:color="000000"/>
              <w:left w:val="outset" w:sz="6" w:space="0" w:color="000000"/>
              <w:bottom w:val="outset" w:sz="6" w:space="0" w:color="000000"/>
              <w:right w:val="outset" w:sz="6" w:space="0" w:color="000000"/>
            </w:tcBorders>
            <w:shd w:val="clear" w:color="auto" w:fill="66CC00"/>
            <w:vAlign w:val="center"/>
            <w:hideMark/>
          </w:tcPr>
          <w:p w:rsidR="00273773" w:rsidRPr="00273773" w:rsidRDefault="00273773" w:rsidP="00273773">
            <w:pPr>
              <w:spacing w:after="0" w:line="300" w:lineRule="atLeast"/>
              <w:rPr>
                <w:rFonts w:ascii="Trebuchet MS" w:eastAsia="Times New Roman" w:hAnsi="Trebuchet MS" w:cs="Times New Roman"/>
                <w:b/>
                <w:bCs/>
                <w:color w:val="66CC00"/>
                <w:sz w:val="24"/>
                <w:szCs w:val="24"/>
                <w:lang w:val="en-US" w:eastAsia="es-ES"/>
              </w:rPr>
            </w:pP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eastAsia="es-ES"/>
              </w:rPr>
            </w:pPr>
            <w:r w:rsidRPr="00273773">
              <w:rPr>
                <w:rFonts w:ascii="Trebuchet MS" w:eastAsia="Times New Roman" w:hAnsi="Trebuchet MS" w:cs="Times New Roman"/>
                <w:lang w:eastAsia="es-ES"/>
              </w:rPr>
              <w:t>to be allowed to</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eastAsia="es-ES"/>
              </w:rPr>
            </w:pPr>
            <w:r w:rsidRPr="00273773">
              <w:rPr>
                <w:rFonts w:ascii="Trebuchet MS" w:eastAsia="Times New Roman" w:hAnsi="Trebuchet MS" w:cs="Times New Roman"/>
                <w:lang w:eastAsia="es-ES"/>
              </w:rPr>
              <w:t xml:space="preserve">more polite permission </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val="en-US" w:eastAsia="es-ES"/>
              </w:rPr>
            </w:pPr>
            <w:r w:rsidRPr="00273773">
              <w:rPr>
                <w:rFonts w:ascii="Trebuchet MS" w:eastAsia="Times New Roman" w:hAnsi="Trebuchet MS" w:cs="Times New Roman"/>
                <w:lang w:val="en-US" w:eastAsia="es-ES"/>
              </w:rPr>
              <w:t>Excuse me, could I just say something?</w:t>
            </w:r>
          </w:p>
        </w:tc>
      </w:tr>
      <w:tr w:rsidR="00273773" w:rsidRPr="00273773" w:rsidTr="00273773">
        <w:trPr>
          <w:tblCellSpacing w:w="45" w:type="dxa"/>
          <w:jc w:val="center"/>
        </w:trPr>
        <w:tc>
          <w:tcPr>
            <w:tcW w:w="0" w:type="auto"/>
            <w:vMerge/>
            <w:tcBorders>
              <w:top w:val="outset" w:sz="6" w:space="0" w:color="000000"/>
              <w:left w:val="outset" w:sz="6" w:space="0" w:color="000000"/>
              <w:bottom w:val="outset" w:sz="6" w:space="0" w:color="000000"/>
              <w:right w:val="outset" w:sz="6" w:space="0" w:color="000000"/>
            </w:tcBorders>
            <w:shd w:val="clear" w:color="auto" w:fill="66CC00"/>
            <w:vAlign w:val="center"/>
            <w:hideMark/>
          </w:tcPr>
          <w:p w:rsidR="00273773" w:rsidRPr="00273773" w:rsidRDefault="00273773" w:rsidP="00273773">
            <w:pPr>
              <w:spacing w:after="0" w:line="300" w:lineRule="atLeast"/>
              <w:rPr>
                <w:rFonts w:ascii="Trebuchet MS" w:eastAsia="Times New Roman" w:hAnsi="Trebuchet MS" w:cs="Times New Roman"/>
                <w:b/>
                <w:bCs/>
                <w:color w:val="66CC00"/>
                <w:sz w:val="24"/>
                <w:szCs w:val="24"/>
                <w:lang w:val="en-US" w:eastAsia="es-ES"/>
              </w:rPr>
            </w:pP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eastAsia="es-ES"/>
              </w:rPr>
            </w:pPr>
            <w:r w:rsidRPr="00273773">
              <w:rPr>
                <w:rFonts w:ascii="Trebuchet MS" w:eastAsia="Times New Roman" w:hAnsi="Trebuchet MS" w:cs="Times New Roman"/>
                <w:lang w:eastAsia="es-ES"/>
              </w:rPr>
              <w:t xml:space="preserve">it is possible </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eastAsia="es-ES"/>
              </w:rPr>
            </w:pPr>
            <w:r w:rsidRPr="00273773">
              <w:rPr>
                <w:rFonts w:ascii="Trebuchet MS" w:eastAsia="Times New Roman" w:hAnsi="Trebuchet MS" w:cs="Times New Roman"/>
                <w:lang w:eastAsia="es-ES"/>
              </w:rPr>
              <w:t>possibility</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eastAsia="es-ES"/>
              </w:rPr>
            </w:pPr>
            <w:r w:rsidRPr="00273773">
              <w:rPr>
                <w:rFonts w:ascii="Trebuchet MS" w:eastAsia="Times New Roman" w:hAnsi="Trebuchet MS" w:cs="Times New Roman"/>
                <w:lang w:eastAsia="es-ES"/>
              </w:rPr>
              <w:t>It could rain tomorrow!</w:t>
            </w:r>
          </w:p>
        </w:tc>
      </w:tr>
      <w:tr w:rsidR="00273773" w:rsidRPr="00273773" w:rsidTr="00273773">
        <w:trPr>
          <w:tblCellSpacing w:w="45" w:type="dxa"/>
          <w:jc w:val="center"/>
        </w:trPr>
        <w:tc>
          <w:tcPr>
            <w:tcW w:w="0" w:type="auto"/>
            <w:vMerge w:val="restart"/>
            <w:tcBorders>
              <w:top w:val="outset" w:sz="6" w:space="0" w:color="000000"/>
              <w:left w:val="outset" w:sz="6" w:space="0" w:color="000000"/>
              <w:bottom w:val="outset" w:sz="6" w:space="0" w:color="000000"/>
              <w:right w:val="outset" w:sz="6" w:space="0" w:color="000000"/>
            </w:tcBorders>
            <w:shd w:val="clear" w:color="auto" w:fill="663300"/>
            <w:vAlign w:val="center"/>
            <w:hideMark/>
          </w:tcPr>
          <w:p w:rsidR="00273773" w:rsidRPr="00273773" w:rsidRDefault="00273773" w:rsidP="00273773">
            <w:pPr>
              <w:spacing w:before="100" w:beforeAutospacing="1" w:after="100" w:afterAutospacing="1" w:line="300" w:lineRule="atLeast"/>
              <w:jc w:val="center"/>
              <w:outlineLvl w:val="4"/>
              <w:rPr>
                <w:rFonts w:ascii="Trebuchet MS" w:eastAsia="Times New Roman" w:hAnsi="Trebuchet MS" w:cs="Times New Roman"/>
                <w:b/>
                <w:bCs/>
                <w:color w:val="66CC00"/>
                <w:sz w:val="24"/>
                <w:szCs w:val="24"/>
                <w:lang w:eastAsia="es-ES"/>
              </w:rPr>
            </w:pPr>
            <w:r w:rsidRPr="00273773">
              <w:rPr>
                <w:rFonts w:ascii="Trebuchet MS" w:eastAsia="Times New Roman" w:hAnsi="Trebuchet MS" w:cs="Times New Roman"/>
                <w:b/>
                <w:bCs/>
                <w:color w:val="66CC00"/>
                <w:sz w:val="24"/>
                <w:szCs w:val="24"/>
                <w:lang w:eastAsia="es-ES"/>
              </w:rPr>
              <w:t>may</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eastAsia="es-ES"/>
              </w:rPr>
            </w:pPr>
            <w:r w:rsidRPr="00273773">
              <w:rPr>
                <w:rFonts w:ascii="Trebuchet MS" w:eastAsia="Times New Roman" w:hAnsi="Trebuchet MS" w:cs="Times New Roman"/>
                <w:lang w:eastAsia="es-ES"/>
              </w:rPr>
              <w:t>to be allowed to</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eastAsia="es-ES"/>
              </w:rPr>
            </w:pPr>
            <w:r w:rsidRPr="00273773">
              <w:rPr>
                <w:rFonts w:ascii="Trebuchet MS" w:eastAsia="Times New Roman" w:hAnsi="Trebuchet MS" w:cs="Times New Roman"/>
                <w:lang w:eastAsia="es-ES"/>
              </w:rPr>
              <w:t>permission</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val="en-US" w:eastAsia="es-ES"/>
              </w:rPr>
            </w:pPr>
            <w:r w:rsidRPr="00273773">
              <w:rPr>
                <w:rFonts w:ascii="Trebuchet MS" w:eastAsia="Times New Roman" w:hAnsi="Trebuchet MS" w:cs="Times New Roman"/>
                <w:lang w:val="en-US" w:eastAsia="es-ES"/>
              </w:rPr>
              <w:t>May I use your phone please?</w:t>
            </w:r>
          </w:p>
        </w:tc>
      </w:tr>
      <w:tr w:rsidR="00273773" w:rsidRPr="00273773" w:rsidTr="00273773">
        <w:trPr>
          <w:tblCellSpacing w:w="45" w:type="dxa"/>
          <w:jc w:val="center"/>
        </w:trPr>
        <w:tc>
          <w:tcPr>
            <w:tcW w:w="0" w:type="auto"/>
            <w:vMerge/>
            <w:tcBorders>
              <w:top w:val="outset" w:sz="6" w:space="0" w:color="000000"/>
              <w:left w:val="outset" w:sz="6" w:space="0" w:color="000000"/>
              <w:bottom w:val="outset" w:sz="6" w:space="0" w:color="000000"/>
              <w:right w:val="outset" w:sz="6" w:space="0" w:color="000000"/>
            </w:tcBorders>
            <w:shd w:val="clear" w:color="auto" w:fill="66CC00"/>
            <w:vAlign w:val="center"/>
            <w:hideMark/>
          </w:tcPr>
          <w:p w:rsidR="00273773" w:rsidRPr="00273773" w:rsidRDefault="00273773" w:rsidP="00273773">
            <w:pPr>
              <w:spacing w:after="0" w:line="300" w:lineRule="atLeast"/>
              <w:rPr>
                <w:rFonts w:ascii="Trebuchet MS" w:eastAsia="Times New Roman" w:hAnsi="Trebuchet MS" w:cs="Times New Roman"/>
                <w:b/>
                <w:bCs/>
                <w:color w:val="66CC00"/>
                <w:sz w:val="24"/>
                <w:szCs w:val="24"/>
                <w:lang w:val="en-US" w:eastAsia="es-ES"/>
              </w:rPr>
            </w:pP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eastAsia="es-ES"/>
              </w:rPr>
            </w:pPr>
            <w:r w:rsidRPr="00273773">
              <w:rPr>
                <w:rFonts w:ascii="Trebuchet MS" w:eastAsia="Times New Roman" w:hAnsi="Trebuchet MS" w:cs="Times New Roman"/>
                <w:lang w:eastAsia="es-ES"/>
              </w:rPr>
              <w:t xml:space="preserve">it is possible, probable </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eastAsia="es-ES"/>
              </w:rPr>
            </w:pPr>
            <w:r w:rsidRPr="00273773">
              <w:rPr>
                <w:rFonts w:ascii="Trebuchet MS" w:eastAsia="Times New Roman" w:hAnsi="Trebuchet MS" w:cs="Times New Roman"/>
                <w:lang w:eastAsia="es-ES"/>
              </w:rPr>
              <w:t xml:space="preserve">possibility, probability </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eastAsia="es-ES"/>
              </w:rPr>
            </w:pPr>
            <w:r w:rsidRPr="00273773">
              <w:rPr>
                <w:rFonts w:ascii="Trebuchet MS" w:eastAsia="Times New Roman" w:hAnsi="Trebuchet MS" w:cs="Times New Roman"/>
                <w:lang w:eastAsia="es-ES"/>
              </w:rPr>
              <w:t xml:space="preserve">It may rain tomorrow! </w:t>
            </w:r>
          </w:p>
        </w:tc>
      </w:tr>
      <w:tr w:rsidR="00273773" w:rsidRPr="00273773" w:rsidTr="00273773">
        <w:trPr>
          <w:tblCellSpacing w:w="45" w:type="dxa"/>
          <w:jc w:val="center"/>
        </w:trPr>
        <w:tc>
          <w:tcPr>
            <w:tcW w:w="0" w:type="auto"/>
            <w:vMerge w:val="restart"/>
            <w:tcBorders>
              <w:top w:val="outset" w:sz="6" w:space="0" w:color="000000"/>
              <w:left w:val="outset" w:sz="6" w:space="0" w:color="000000"/>
              <w:bottom w:val="outset" w:sz="6" w:space="0" w:color="000000"/>
              <w:right w:val="outset" w:sz="6" w:space="0" w:color="000000"/>
            </w:tcBorders>
            <w:shd w:val="clear" w:color="auto" w:fill="663300"/>
            <w:vAlign w:val="center"/>
            <w:hideMark/>
          </w:tcPr>
          <w:p w:rsidR="00273773" w:rsidRPr="00273773" w:rsidRDefault="00273773" w:rsidP="00273773">
            <w:pPr>
              <w:spacing w:before="100" w:beforeAutospacing="1" w:after="100" w:afterAutospacing="1" w:line="300" w:lineRule="atLeast"/>
              <w:jc w:val="center"/>
              <w:outlineLvl w:val="4"/>
              <w:rPr>
                <w:rFonts w:ascii="Trebuchet MS" w:eastAsia="Times New Roman" w:hAnsi="Trebuchet MS" w:cs="Times New Roman"/>
                <w:b/>
                <w:bCs/>
                <w:color w:val="66CC00"/>
                <w:sz w:val="24"/>
                <w:szCs w:val="24"/>
                <w:lang w:eastAsia="es-ES"/>
              </w:rPr>
            </w:pPr>
            <w:r w:rsidRPr="00273773">
              <w:rPr>
                <w:rFonts w:ascii="Trebuchet MS" w:eastAsia="Times New Roman" w:hAnsi="Trebuchet MS" w:cs="Times New Roman"/>
                <w:b/>
                <w:bCs/>
                <w:color w:val="66CC00"/>
                <w:sz w:val="24"/>
                <w:szCs w:val="24"/>
                <w:lang w:eastAsia="es-ES"/>
              </w:rPr>
              <w:t>might</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eastAsia="es-ES"/>
              </w:rPr>
            </w:pPr>
            <w:r w:rsidRPr="00273773">
              <w:rPr>
                <w:rFonts w:ascii="Trebuchet MS" w:eastAsia="Times New Roman" w:hAnsi="Trebuchet MS" w:cs="Times New Roman"/>
                <w:lang w:eastAsia="es-ES"/>
              </w:rPr>
              <w:t>to be allowed to</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eastAsia="es-ES"/>
              </w:rPr>
            </w:pPr>
            <w:r w:rsidRPr="00273773">
              <w:rPr>
                <w:rFonts w:ascii="Trebuchet MS" w:eastAsia="Times New Roman" w:hAnsi="Trebuchet MS" w:cs="Times New Roman"/>
                <w:lang w:eastAsia="es-ES"/>
              </w:rPr>
              <w:t>more polite permission</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val="en-US" w:eastAsia="es-ES"/>
              </w:rPr>
            </w:pPr>
            <w:r w:rsidRPr="00273773">
              <w:rPr>
                <w:rFonts w:ascii="Trebuchet MS" w:eastAsia="Times New Roman" w:hAnsi="Trebuchet MS" w:cs="Times New Roman"/>
                <w:lang w:val="en-US" w:eastAsia="es-ES"/>
              </w:rPr>
              <w:t>Might I use your phone please?</w:t>
            </w:r>
          </w:p>
        </w:tc>
      </w:tr>
      <w:tr w:rsidR="00273773" w:rsidRPr="00273773" w:rsidTr="00273773">
        <w:trPr>
          <w:tblCellSpacing w:w="45" w:type="dxa"/>
          <w:jc w:val="center"/>
        </w:trPr>
        <w:tc>
          <w:tcPr>
            <w:tcW w:w="0" w:type="auto"/>
            <w:vMerge/>
            <w:tcBorders>
              <w:top w:val="outset" w:sz="6" w:space="0" w:color="000000"/>
              <w:left w:val="outset" w:sz="6" w:space="0" w:color="000000"/>
              <w:bottom w:val="outset" w:sz="6" w:space="0" w:color="000000"/>
              <w:right w:val="outset" w:sz="6" w:space="0" w:color="000000"/>
            </w:tcBorders>
            <w:shd w:val="clear" w:color="auto" w:fill="66CC00"/>
            <w:vAlign w:val="center"/>
            <w:hideMark/>
          </w:tcPr>
          <w:p w:rsidR="00273773" w:rsidRPr="00273773" w:rsidRDefault="00273773" w:rsidP="00273773">
            <w:pPr>
              <w:spacing w:after="0" w:line="300" w:lineRule="atLeast"/>
              <w:rPr>
                <w:rFonts w:ascii="Trebuchet MS" w:eastAsia="Times New Roman" w:hAnsi="Trebuchet MS" w:cs="Times New Roman"/>
                <w:b/>
                <w:bCs/>
                <w:color w:val="66CC00"/>
                <w:sz w:val="24"/>
                <w:szCs w:val="24"/>
                <w:lang w:val="en-US" w:eastAsia="es-ES"/>
              </w:rPr>
            </w:pP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eastAsia="es-ES"/>
              </w:rPr>
            </w:pPr>
            <w:r w:rsidRPr="00273773">
              <w:rPr>
                <w:rFonts w:ascii="Trebuchet MS" w:eastAsia="Times New Roman" w:hAnsi="Trebuchet MS" w:cs="Times New Roman"/>
                <w:lang w:eastAsia="es-ES"/>
              </w:rPr>
              <w:t xml:space="preserve">it is possible, probable </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eastAsia="es-ES"/>
              </w:rPr>
            </w:pPr>
            <w:r w:rsidRPr="00273773">
              <w:rPr>
                <w:rFonts w:ascii="Trebuchet MS" w:eastAsia="Times New Roman" w:hAnsi="Trebuchet MS" w:cs="Times New Roman"/>
                <w:lang w:eastAsia="es-ES"/>
              </w:rPr>
              <w:t>weak possibility, probability</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val="en-US" w:eastAsia="es-ES"/>
              </w:rPr>
            </w:pPr>
            <w:r w:rsidRPr="00273773">
              <w:rPr>
                <w:rFonts w:ascii="Trebuchet MS" w:eastAsia="Times New Roman" w:hAnsi="Trebuchet MS" w:cs="Times New Roman"/>
                <w:lang w:val="en-US" w:eastAsia="es-ES"/>
              </w:rPr>
              <w:t>I might come and visit you in America next year, if I can save enough money.</w:t>
            </w:r>
          </w:p>
        </w:tc>
      </w:tr>
      <w:tr w:rsidR="00273773" w:rsidRPr="00273773" w:rsidTr="00273773">
        <w:trPr>
          <w:tblCellSpacing w:w="45" w:type="dxa"/>
          <w:jc w:val="center"/>
        </w:trPr>
        <w:tc>
          <w:tcPr>
            <w:tcW w:w="0" w:type="auto"/>
            <w:tcBorders>
              <w:top w:val="outset" w:sz="6" w:space="0" w:color="000000"/>
              <w:left w:val="outset" w:sz="6" w:space="0" w:color="000000"/>
              <w:bottom w:val="outset" w:sz="6" w:space="0" w:color="000000"/>
              <w:right w:val="outset" w:sz="6" w:space="0" w:color="000000"/>
            </w:tcBorders>
            <w:shd w:val="clear" w:color="auto" w:fill="663300"/>
            <w:vAlign w:val="center"/>
            <w:hideMark/>
          </w:tcPr>
          <w:p w:rsidR="00273773" w:rsidRPr="00273773" w:rsidRDefault="00273773" w:rsidP="00273773">
            <w:pPr>
              <w:spacing w:before="100" w:beforeAutospacing="1" w:after="100" w:afterAutospacing="1" w:line="300" w:lineRule="atLeast"/>
              <w:jc w:val="center"/>
              <w:outlineLvl w:val="4"/>
              <w:rPr>
                <w:rFonts w:ascii="Trebuchet MS" w:eastAsia="Times New Roman" w:hAnsi="Trebuchet MS" w:cs="Times New Roman"/>
                <w:b/>
                <w:bCs/>
                <w:color w:val="66CC00"/>
                <w:sz w:val="24"/>
                <w:szCs w:val="24"/>
                <w:lang w:eastAsia="es-ES"/>
              </w:rPr>
            </w:pPr>
            <w:r w:rsidRPr="00273773">
              <w:rPr>
                <w:rFonts w:ascii="Trebuchet MS" w:eastAsia="Times New Roman" w:hAnsi="Trebuchet MS" w:cs="Times New Roman"/>
                <w:b/>
                <w:bCs/>
                <w:color w:val="66CC00"/>
                <w:sz w:val="24"/>
                <w:szCs w:val="24"/>
                <w:lang w:eastAsia="es-ES"/>
              </w:rPr>
              <w:t>need</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eastAsia="es-ES"/>
              </w:rPr>
            </w:pPr>
            <w:r w:rsidRPr="00273773">
              <w:rPr>
                <w:rFonts w:ascii="Trebuchet MS" w:eastAsia="Times New Roman" w:hAnsi="Trebuchet MS" w:cs="Times New Roman"/>
                <w:lang w:eastAsia="es-ES"/>
              </w:rPr>
              <w:t>necessary</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eastAsia="es-ES"/>
              </w:rPr>
            </w:pPr>
            <w:r w:rsidRPr="00273773">
              <w:rPr>
                <w:rFonts w:ascii="Trebuchet MS" w:eastAsia="Times New Roman" w:hAnsi="Trebuchet MS" w:cs="Times New Roman"/>
                <w:lang w:eastAsia="es-ES"/>
              </w:rPr>
              <w:t>necessity</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eastAsia="es-ES"/>
              </w:rPr>
            </w:pPr>
            <w:r w:rsidRPr="00273773">
              <w:rPr>
                <w:rFonts w:ascii="Trebuchet MS" w:eastAsia="Times New Roman" w:hAnsi="Trebuchet MS" w:cs="Times New Roman"/>
                <w:lang w:eastAsia="es-ES"/>
              </w:rPr>
              <w:t>Need I say more?</w:t>
            </w:r>
          </w:p>
        </w:tc>
      </w:tr>
      <w:tr w:rsidR="00273773" w:rsidRPr="00273773" w:rsidTr="00273773">
        <w:trPr>
          <w:tblCellSpacing w:w="45" w:type="dxa"/>
          <w:jc w:val="center"/>
        </w:trPr>
        <w:tc>
          <w:tcPr>
            <w:tcW w:w="0" w:type="auto"/>
            <w:tcBorders>
              <w:top w:val="outset" w:sz="6" w:space="0" w:color="000000"/>
              <w:left w:val="outset" w:sz="6" w:space="0" w:color="000000"/>
              <w:bottom w:val="outset" w:sz="6" w:space="0" w:color="000000"/>
              <w:right w:val="outset" w:sz="6" w:space="0" w:color="000000"/>
            </w:tcBorders>
            <w:shd w:val="clear" w:color="auto" w:fill="663300"/>
            <w:vAlign w:val="center"/>
            <w:hideMark/>
          </w:tcPr>
          <w:p w:rsidR="00273773" w:rsidRPr="00273773" w:rsidRDefault="00273773" w:rsidP="00273773">
            <w:pPr>
              <w:spacing w:before="100" w:beforeAutospacing="1" w:after="100" w:afterAutospacing="1" w:line="300" w:lineRule="atLeast"/>
              <w:jc w:val="center"/>
              <w:outlineLvl w:val="4"/>
              <w:rPr>
                <w:rFonts w:ascii="Trebuchet MS" w:eastAsia="Times New Roman" w:hAnsi="Trebuchet MS" w:cs="Times New Roman"/>
                <w:b/>
                <w:bCs/>
                <w:color w:val="66CC00"/>
                <w:sz w:val="24"/>
                <w:szCs w:val="24"/>
                <w:lang w:eastAsia="es-ES"/>
              </w:rPr>
            </w:pPr>
            <w:r w:rsidRPr="00273773">
              <w:rPr>
                <w:rFonts w:ascii="Trebuchet MS" w:eastAsia="Times New Roman" w:hAnsi="Trebuchet MS" w:cs="Times New Roman"/>
                <w:b/>
                <w:bCs/>
                <w:color w:val="66CC00"/>
                <w:sz w:val="24"/>
                <w:szCs w:val="24"/>
                <w:lang w:eastAsia="es-ES"/>
              </w:rPr>
              <w:t>need not</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eastAsia="es-ES"/>
              </w:rPr>
            </w:pPr>
            <w:r w:rsidRPr="00273773">
              <w:rPr>
                <w:rFonts w:ascii="Trebuchet MS" w:eastAsia="Times New Roman" w:hAnsi="Trebuchet MS" w:cs="Times New Roman"/>
                <w:lang w:eastAsia="es-ES"/>
              </w:rPr>
              <w:t xml:space="preserve">not necessary </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val="en-US" w:eastAsia="es-ES"/>
              </w:rPr>
            </w:pPr>
            <w:r w:rsidRPr="00273773">
              <w:rPr>
                <w:rFonts w:ascii="Trebuchet MS" w:eastAsia="Times New Roman" w:hAnsi="Trebuchet MS" w:cs="Times New Roman"/>
                <w:lang w:val="en-US" w:eastAsia="es-ES"/>
              </w:rPr>
              <w:t xml:space="preserve">lack of necessity/absence of obligation </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val="en-US" w:eastAsia="es-ES"/>
              </w:rPr>
            </w:pPr>
            <w:r w:rsidRPr="00273773">
              <w:rPr>
                <w:rFonts w:ascii="Trebuchet MS" w:eastAsia="Times New Roman" w:hAnsi="Trebuchet MS" w:cs="Times New Roman"/>
                <w:lang w:val="en-US" w:eastAsia="es-ES"/>
              </w:rPr>
              <w:t xml:space="preserve">I need not buy any tomatoes. There are plenty in the fridge. </w:t>
            </w:r>
          </w:p>
        </w:tc>
      </w:tr>
      <w:tr w:rsidR="00273773" w:rsidRPr="00273773" w:rsidTr="00273773">
        <w:trPr>
          <w:tblCellSpacing w:w="45" w:type="dxa"/>
          <w:jc w:val="center"/>
        </w:trPr>
        <w:tc>
          <w:tcPr>
            <w:tcW w:w="0" w:type="auto"/>
            <w:vMerge w:val="restart"/>
            <w:tcBorders>
              <w:top w:val="outset" w:sz="6" w:space="0" w:color="000000"/>
              <w:left w:val="outset" w:sz="6" w:space="0" w:color="000000"/>
              <w:bottom w:val="outset" w:sz="6" w:space="0" w:color="000000"/>
              <w:right w:val="outset" w:sz="6" w:space="0" w:color="000000"/>
            </w:tcBorders>
            <w:shd w:val="clear" w:color="auto" w:fill="663300"/>
            <w:vAlign w:val="center"/>
            <w:hideMark/>
          </w:tcPr>
          <w:p w:rsidR="00273773" w:rsidRPr="00273773" w:rsidRDefault="00273773" w:rsidP="00273773">
            <w:pPr>
              <w:spacing w:before="100" w:beforeAutospacing="1" w:after="100" w:afterAutospacing="1" w:line="300" w:lineRule="atLeast"/>
              <w:jc w:val="center"/>
              <w:outlineLvl w:val="4"/>
              <w:rPr>
                <w:rFonts w:ascii="Trebuchet MS" w:eastAsia="Times New Roman" w:hAnsi="Trebuchet MS" w:cs="Times New Roman"/>
                <w:b/>
                <w:bCs/>
                <w:color w:val="66CC00"/>
                <w:sz w:val="24"/>
                <w:szCs w:val="24"/>
                <w:lang w:eastAsia="es-ES"/>
              </w:rPr>
            </w:pPr>
            <w:r w:rsidRPr="00273773">
              <w:rPr>
                <w:rFonts w:ascii="Trebuchet MS" w:eastAsia="Times New Roman" w:hAnsi="Trebuchet MS" w:cs="Times New Roman"/>
                <w:b/>
                <w:bCs/>
                <w:color w:val="66CC00"/>
                <w:sz w:val="24"/>
                <w:szCs w:val="24"/>
                <w:lang w:eastAsia="es-ES"/>
              </w:rPr>
              <w:t>should/ought to</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val="en-US" w:eastAsia="es-ES"/>
              </w:rPr>
            </w:pPr>
            <w:r w:rsidRPr="00273773">
              <w:rPr>
                <w:rFonts w:ascii="Trebuchet MS" w:eastAsia="Times New Roman" w:hAnsi="Trebuchet MS" w:cs="Times New Roman"/>
                <w:lang w:val="en-US" w:eastAsia="es-ES"/>
              </w:rPr>
              <w:t xml:space="preserve">used to say or ask what is the correct </w:t>
            </w:r>
            <w:r w:rsidRPr="00273773">
              <w:rPr>
                <w:rFonts w:ascii="Trebuchet MS" w:eastAsia="Times New Roman" w:hAnsi="Trebuchet MS" w:cs="Times New Roman"/>
                <w:lang w:val="en-US" w:eastAsia="es-ES"/>
              </w:rPr>
              <w:lastRenderedPageBreak/>
              <w:t>or best thing to do</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eastAsia="es-ES"/>
              </w:rPr>
            </w:pPr>
            <w:r w:rsidRPr="00273773">
              <w:rPr>
                <w:rFonts w:ascii="Trebuchet MS" w:eastAsia="Times New Roman" w:hAnsi="Trebuchet MS" w:cs="Times New Roman"/>
                <w:lang w:eastAsia="es-ES"/>
              </w:rPr>
              <w:lastRenderedPageBreak/>
              <w:t xml:space="preserve">50 % obligation </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val="en-US" w:eastAsia="es-ES"/>
              </w:rPr>
            </w:pPr>
            <w:r w:rsidRPr="00273773">
              <w:rPr>
                <w:rFonts w:ascii="Trebuchet MS" w:eastAsia="Times New Roman" w:hAnsi="Trebuchet MS" w:cs="Times New Roman"/>
                <w:lang w:val="en-US" w:eastAsia="es-ES"/>
              </w:rPr>
              <w:t xml:space="preserve">I should / ought to see a doctor. I have a </w:t>
            </w:r>
            <w:r w:rsidRPr="00273773">
              <w:rPr>
                <w:rFonts w:ascii="Trebuchet MS" w:eastAsia="Times New Roman" w:hAnsi="Trebuchet MS" w:cs="Times New Roman"/>
                <w:lang w:val="en-US" w:eastAsia="es-ES"/>
              </w:rPr>
              <w:lastRenderedPageBreak/>
              <w:t xml:space="preserve">terrible headache. </w:t>
            </w:r>
          </w:p>
        </w:tc>
      </w:tr>
      <w:tr w:rsidR="00273773" w:rsidRPr="00273773" w:rsidTr="00273773">
        <w:trPr>
          <w:tblCellSpacing w:w="45" w:type="dxa"/>
          <w:jc w:val="center"/>
        </w:trPr>
        <w:tc>
          <w:tcPr>
            <w:tcW w:w="0" w:type="auto"/>
            <w:vMerge/>
            <w:tcBorders>
              <w:top w:val="outset" w:sz="6" w:space="0" w:color="000000"/>
              <w:left w:val="outset" w:sz="6" w:space="0" w:color="000000"/>
              <w:bottom w:val="outset" w:sz="6" w:space="0" w:color="000000"/>
              <w:right w:val="outset" w:sz="6" w:space="0" w:color="000000"/>
            </w:tcBorders>
            <w:shd w:val="clear" w:color="auto" w:fill="66CC00"/>
            <w:vAlign w:val="center"/>
            <w:hideMark/>
          </w:tcPr>
          <w:p w:rsidR="00273773" w:rsidRPr="00273773" w:rsidRDefault="00273773" w:rsidP="00273773">
            <w:pPr>
              <w:spacing w:after="0" w:line="300" w:lineRule="atLeast"/>
              <w:rPr>
                <w:rFonts w:ascii="Trebuchet MS" w:eastAsia="Times New Roman" w:hAnsi="Trebuchet MS" w:cs="Times New Roman"/>
                <w:b/>
                <w:bCs/>
                <w:color w:val="66CC00"/>
                <w:sz w:val="24"/>
                <w:szCs w:val="24"/>
                <w:lang w:val="en-US" w:eastAsia="es-ES"/>
              </w:rPr>
            </w:pP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val="en-US" w:eastAsia="es-ES"/>
              </w:rPr>
            </w:pPr>
            <w:r w:rsidRPr="00273773">
              <w:rPr>
                <w:rFonts w:ascii="Trebuchet MS" w:eastAsia="Times New Roman" w:hAnsi="Trebuchet MS" w:cs="Times New Roman"/>
                <w:lang w:val="en-US" w:eastAsia="es-ES"/>
              </w:rPr>
              <w:t>to suggest an action or to show that it is necessary</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eastAsia="es-ES"/>
              </w:rPr>
            </w:pPr>
            <w:r w:rsidRPr="00273773">
              <w:rPr>
                <w:rFonts w:ascii="Trebuchet MS" w:eastAsia="Times New Roman" w:hAnsi="Trebuchet MS" w:cs="Times New Roman"/>
                <w:lang w:eastAsia="es-ES"/>
              </w:rPr>
              <w:t>advice</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val="en-US" w:eastAsia="es-ES"/>
              </w:rPr>
            </w:pPr>
            <w:r w:rsidRPr="00273773">
              <w:rPr>
                <w:rFonts w:ascii="Trebuchet MS" w:eastAsia="Times New Roman" w:hAnsi="Trebuchet MS" w:cs="Times New Roman"/>
                <w:lang w:val="en-US" w:eastAsia="es-ES"/>
              </w:rPr>
              <w:t xml:space="preserve">You should / ought to revise your lessons </w:t>
            </w:r>
          </w:p>
        </w:tc>
      </w:tr>
      <w:tr w:rsidR="00273773" w:rsidRPr="00273773" w:rsidTr="00273773">
        <w:trPr>
          <w:tblCellSpacing w:w="45" w:type="dxa"/>
          <w:jc w:val="center"/>
        </w:trPr>
        <w:tc>
          <w:tcPr>
            <w:tcW w:w="0" w:type="auto"/>
            <w:vMerge/>
            <w:tcBorders>
              <w:top w:val="outset" w:sz="6" w:space="0" w:color="000000"/>
              <w:left w:val="outset" w:sz="6" w:space="0" w:color="000000"/>
              <w:bottom w:val="outset" w:sz="6" w:space="0" w:color="000000"/>
              <w:right w:val="outset" w:sz="6" w:space="0" w:color="000000"/>
            </w:tcBorders>
            <w:shd w:val="clear" w:color="auto" w:fill="66CC00"/>
            <w:vAlign w:val="center"/>
            <w:hideMark/>
          </w:tcPr>
          <w:p w:rsidR="00273773" w:rsidRPr="00273773" w:rsidRDefault="00273773" w:rsidP="00273773">
            <w:pPr>
              <w:spacing w:after="0" w:line="300" w:lineRule="atLeast"/>
              <w:rPr>
                <w:rFonts w:ascii="Trebuchet MS" w:eastAsia="Times New Roman" w:hAnsi="Trebuchet MS" w:cs="Times New Roman"/>
                <w:b/>
                <w:bCs/>
                <w:color w:val="66CC00"/>
                <w:sz w:val="24"/>
                <w:szCs w:val="24"/>
                <w:lang w:val="en-US" w:eastAsia="es-ES"/>
              </w:rPr>
            </w:pP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eastAsia="es-ES"/>
              </w:rPr>
            </w:pPr>
            <w:r w:rsidRPr="00273773">
              <w:rPr>
                <w:rFonts w:ascii="Trebuchet MS" w:eastAsia="Times New Roman" w:hAnsi="Trebuchet MS" w:cs="Times New Roman"/>
                <w:lang w:eastAsia="es-ES"/>
              </w:rPr>
              <w:t>to be very probable</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eastAsia="es-ES"/>
              </w:rPr>
            </w:pPr>
            <w:r w:rsidRPr="00273773">
              <w:rPr>
                <w:rFonts w:ascii="Trebuchet MS" w:eastAsia="Times New Roman" w:hAnsi="Trebuchet MS" w:cs="Times New Roman"/>
                <w:lang w:eastAsia="es-ES"/>
              </w:rPr>
              <w:t>logical conclusion (deduction)</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val="en-US" w:eastAsia="es-ES"/>
              </w:rPr>
            </w:pPr>
            <w:r w:rsidRPr="00273773">
              <w:rPr>
                <w:rFonts w:ascii="Trebuchet MS" w:eastAsia="Times New Roman" w:hAnsi="Trebuchet MS" w:cs="Times New Roman"/>
                <w:lang w:val="en-US" w:eastAsia="es-ES"/>
              </w:rPr>
              <w:t xml:space="preserve">He should / ought to be very tired after such enormous work </w:t>
            </w:r>
          </w:p>
        </w:tc>
      </w:tr>
      <w:tr w:rsidR="00273773" w:rsidRPr="00273773" w:rsidTr="00273773">
        <w:trPr>
          <w:tblCellSpacing w:w="45" w:type="dxa"/>
          <w:jc w:val="center"/>
        </w:trPr>
        <w:tc>
          <w:tcPr>
            <w:tcW w:w="0" w:type="auto"/>
            <w:tcBorders>
              <w:top w:val="outset" w:sz="6" w:space="0" w:color="000000"/>
              <w:left w:val="outset" w:sz="6" w:space="0" w:color="000000"/>
              <w:bottom w:val="outset" w:sz="6" w:space="0" w:color="000000"/>
              <w:right w:val="outset" w:sz="6" w:space="0" w:color="000000"/>
            </w:tcBorders>
            <w:shd w:val="clear" w:color="auto" w:fill="663300"/>
            <w:vAlign w:val="center"/>
            <w:hideMark/>
          </w:tcPr>
          <w:p w:rsidR="00273773" w:rsidRPr="00273773" w:rsidRDefault="00273773" w:rsidP="00273773">
            <w:pPr>
              <w:spacing w:before="100" w:beforeAutospacing="1" w:after="100" w:afterAutospacing="1" w:line="300" w:lineRule="atLeast"/>
              <w:jc w:val="center"/>
              <w:outlineLvl w:val="4"/>
              <w:rPr>
                <w:rFonts w:ascii="Trebuchet MS" w:eastAsia="Times New Roman" w:hAnsi="Trebuchet MS" w:cs="Times New Roman"/>
                <w:b/>
                <w:bCs/>
                <w:color w:val="66CC00"/>
                <w:sz w:val="24"/>
                <w:szCs w:val="24"/>
                <w:lang w:eastAsia="es-ES"/>
              </w:rPr>
            </w:pPr>
            <w:r w:rsidRPr="00273773">
              <w:rPr>
                <w:rFonts w:ascii="Trebuchet MS" w:eastAsia="Times New Roman" w:hAnsi="Trebuchet MS" w:cs="Times New Roman"/>
                <w:b/>
                <w:bCs/>
                <w:color w:val="66CC00"/>
                <w:sz w:val="24"/>
                <w:szCs w:val="24"/>
                <w:lang w:eastAsia="es-ES"/>
              </w:rPr>
              <w:t xml:space="preserve">had better </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val="en-US" w:eastAsia="es-ES"/>
              </w:rPr>
            </w:pPr>
            <w:r w:rsidRPr="00273773">
              <w:rPr>
                <w:rFonts w:ascii="Trebuchet MS" w:eastAsia="Times New Roman" w:hAnsi="Trebuchet MS" w:cs="Times New Roman"/>
                <w:lang w:val="en-US" w:eastAsia="es-ES"/>
              </w:rPr>
              <w:t>to suggest an action or to show that it is necessary</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eastAsia="es-ES"/>
              </w:rPr>
            </w:pPr>
            <w:r w:rsidRPr="00273773">
              <w:rPr>
                <w:rFonts w:ascii="Trebuchet MS" w:eastAsia="Times New Roman" w:hAnsi="Trebuchet MS" w:cs="Times New Roman"/>
                <w:lang w:eastAsia="es-ES"/>
              </w:rPr>
              <w:t>advice</w:t>
            </w:r>
          </w:p>
        </w:tc>
        <w:tc>
          <w:tcPr>
            <w:tcW w:w="0" w:type="auto"/>
            <w:tcBorders>
              <w:top w:val="outset" w:sz="6" w:space="0" w:color="000000"/>
              <w:left w:val="outset" w:sz="6" w:space="0" w:color="000000"/>
              <w:bottom w:val="outset" w:sz="6" w:space="0" w:color="000000"/>
              <w:right w:val="outset" w:sz="6" w:space="0" w:color="000000"/>
            </w:tcBorders>
            <w:shd w:val="clear" w:color="auto" w:fill="CCFF99"/>
            <w:hideMark/>
          </w:tcPr>
          <w:p w:rsidR="00273773" w:rsidRPr="00273773" w:rsidRDefault="00273773" w:rsidP="00273773">
            <w:pPr>
              <w:spacing w:after="0" w:line="300" w:lineRule="atLeast"/>
              <w:rPr>
                <w:rFonts w:ascii="Trebuchet MS" w:eastAsia="Times New Roman" w:hAnsi="Trebuchet MS" w:cs="Times New Roman"/>
                <w:lang w:val="en-US" w:eastAsia="es-ES"/>
              </w:rPr>
            </w:pPr>
            <w:r w:rsidRPr="00273773">
              <w:rPr>
                <w:rFonts w:ascii="Trebuchet MS" w:eastAsia="Times New Roman" w:hAnsi="Trebuchet MS" w:cs="Times New Roman"/>
                <w:lang w:val="en-US" w:eastAsia="es-ES"/>
              </w:rPr>
              <w:t>You 'd better revise your lesson</w:t>
            </w:r>
          </w:p>
        </w:tc>
      </w:tr>
    </w:tbl>
    <w:p w:rsidR="000340C5" w:rsidRDefault="000340C5">
      <w:pPr>
        <w:rPr>
          <w:lang w:val="en-US"/>
        </w:rPr>
      </w:pPr>
    </w:p>
    <w:p w:rsidR="000340C5" w:rsidRDefault="000340C5">
      <w:pPr>
        <w:rPr>
          <w:lang w:val="en-US"/>
        </w:rPr>
      </w:pPr>
    </w:p>
    <w:p w:rsidR="005F511F" w:rsidRPr="005F511F" w:rsidRDefault="005F511F" w:rsidP="005F511F">
      <w:pPr>
        <w:pStyle w:val="NormalWeb"/>
        <w:shd w:val="clear" w:color="auto" w:fill="FFFFFF"/>
        <w:spacing w:line="320" w:lineRule="atLeast"/>
        <w:rPr>
          <w:color w:val="333333"/>
          <w:sz w:val="22"/>
          <w:szCs w:val="22"/>
          <w:lang/>
        </w:rPr>
      </w:pPr>
      <w:r w:rsidRPr="005F511F">
        <w:rPr>
          <w:color w:val="333333"/>
          <w:sz w:val="22"/>
          <w:szCs w:val="22"/>
          <w:lang/>
        </w:rPr>
        <w:t xml:space="preserve">We use the modal </w:t>
      </w:r>
      <w:r w:rsidRPr="005F511F">
        <w:rPr>
          <w:rStyle w:val="nfasis"/>
          <w:b/>
          <w:bCs/>
          <w:color w:val="333333"/>
          <w:sz w:val="22"/>
          <w:szCs w:val="22"/>
          <w:lang/>
        </w:rPr>
        <w:t xml:space="preserve">should </w:t>
      </w:r>
      <w:r w:rsidRPr="005F511F">
        <w:rPr>
          <w:color w:val="333333"/>
          <w:sz w:val="22"/>
          <w:szCs w:val="22"/>
          <w:lang/>
        </w:rPr>
        <w:t xml:space="preserve">to </w:t>
      </w:r>
      <w:r w:rsidRPr="005F511F">
        <w:rPr>
          <w:rStyle w:val="Textoennegrita"/>
          <w:color w:val="333333"/>
          <w:sz w:val="22"/>
          <w:szCs w:val="22"/>
          <w:lang/>
        </w:rPr>
        <w:t>suggest</w:t>
      </w:r>
      <w:r w:rsidRPr="005F511F">
        <w:rPr>
          <w:color w:val="333333"/>
          <w:sz w:val="22"/>
          <w:szCs w:val="22"/>
          <w:lang/>
        </w:rPr>
        <w:t xml:space="preserve"> that something is true or will be true in the future, and to show you have reasons for your suggestion:</w:t>
      </w:r>
    </w:p>
    <w:p w:rsidR="005F511F" w:rsidRPr="005F511F" w:rsidRDefault="005F511F" w:rsidP="005F511F">
      <w:pPr>
        <w:pStyle w:val="rteindent1"/>
        <w:shd w:val="clear" w:color="auto" w:fill="FFFFFF"/>
        <w:spacing w:line="320" w:lineRule="atLeast"/>
        <w:rPr>
          <w:color w:val="333333"/>
          <w:sz w:val="22"/>
          <w:szCs w:val="22"/>
          <w:lang/>
        </w:rPr>
      </w:pPr>
      <w:r w:rsidRPr="005F511F">
        <w:rPr>
          <w:color w:val="333333"/>
          <w:sz w:val="22"/>
          <w:szCs w:val="22"/>
          <w:lang/>
        </w:rPr>
        <w:t xml:space="preserve">Ask Miranda. She </w:t>
      </w:r>
      <w:r w:rsidRPr="005F511F">
        <w:rPr>
          <w:rStyle w:val="Textoennegrita"/>
          <w:color w:val="333333"/>
          <w:sz w:val="22"/>
          <w:szCs w:val="22"/>
          <w:lang/>
        </w:rPr>
        <w:t>should know</w:t>
      </w:r>
      <w:r w:rsidRPr="005F511F">
        <w:rPr>
          <w:color w:val="333333"/>
          <w:sz w:val="22"/>
          <w:szCs w:val="22"/>
          <w:lang/>
        </w:rPr>
        <w:t>.</w:t>
      </w:r>
      <w:r w:rsidRPr="005F511F">
        <w:rPr>
          <w:color w:val="333333"/>
          <w:sz w:val="22"/>
          <w:szCs w:val="22"/>
          <w:lang/>
        </w:rPr>
        <w:br/>
        <w:t xml:space="preserve">It's nearly six o'clock. They </w:t>
      </w:r>
      <w:r w:rsidRPr="005F511F">
        <w:rPr>
          <w:rStyle w:val="Textoennegrita"/>
          <w:color w:val="333333"/>
          <w:sz w:val="22"/>
          <w:szCs w:val="22"/>
          <w:lang/>
        </w:rPr>
        <w:t xml:space="preserve">should arrive </w:t>
      </w:r>
      <w:r w:rsidRPr="005F511F">
        <w:rPr>
          <w:color w:val="333333"/>
          <w:sz w:val="22"/>
          <w:szCs w:val="22"/>
          <w:lang/>
        </w:rPr>
        <w:t>soon.</w:t>
      </w:r>
    </w:p>
    <w:p w:rsidR="005F511F" w:rsidRPr="005F511F" w:rsidRDefault="005F511F" w:rsidP="005F511F">
      <w:pPr>
        <w:pStyle w:val="NormalWeb"/>
        <w:shd w:val="clear" w:color="auto" w:fill="FFFFFF"/>
        <w:spacing w:line="320" w:lineRule="atLeast"/>
        <w:rPr>
          <w:color w:val="333333"/>
          <w:sz w:val="22"/>
          <w:szCs w:val="22"/>
          <w:lang/>
        </w:rPr>
      </w:pPr>
      <w:r w:rsidRPr="005F511F">
        <w:rPr>
          <w:color w:val="333333"/>
          <w:sz w:val="22"/>
          <w:szCs w:val="22"/>
          <w:lang/>
        </w:rPr>
        <w:t xml:space="preserve">We use </w:t>
      </w:r>
      <w:r w:rsidRPr="005F511F">
        <w:rPr>
          <w:rStyle w:val="nfasis"/>
          <w:b/>
          <w:bCs/>
          <w:color w:val="333333"/>
          <w:sz w:val="22"/>
          <w:szCs w:val="22"/>
          <w:lang/>
        </w:rPr>
        <w:t xml:space="preserve">should have </w:t>
      </w:r>
      <w:r w:rsidRPr="005F511F">
        <w:rPr>
          <w:color w:val="333333"/>
          <w:sz w:val="22"/>
          <w:szCs w:val="22"/>
          <w:lang/>
        </w:rPr>
        <w:t xml:space="preserve">to talk about the </w:t>
      </w:r>
      <w:r w:rsidRPr="005F511F">
        <w:rPr>
          <w:rStyle w:val="Textoennegrita"/>
          <w:color w:val="333333"/>
          <w:sz w:val="22"/>
          <w:szCs w:val="22"/>
          <w:lang/>
        </w:rPr>
        <w:t>past</w:t>
      </w:r>
      <w:r w:rsidRPr="005F511F">
        <w:rPr>
          <w:color w:val="333333"/>
          <w:sz w:val="22"/>
          <w:szCs w:val="22"/>
          <w:lang/>
        </w:rPr>
        <w:t>:</w:t>
      </w:r>
    </w:p>
    <w:p w:rsidR="005F511F" w:rsidRPr="005F511F" w:rsidRDefault="005F511F" w:rsidP="005F511F">
      <w:pPr>
        <w:pStyle w:val="rteindent1"/>
        <w:shd w:val="clear" w:color="auto" w:fill="FFFFFF"/>
        <w:spacing w:line="320" w:lineRule="atLeast"/>
        <w:rPr>
          <w:color w:val="333333"/>
          <w:sz w:val="22"/>
          <w:szCs w:val="22"/>
          <w:lang/>
        </w:rPr>
      </w:pPr>
      <w:r w:rsidRPr="005F511F">
        <w:rPr>
          <w:color w:val="333333"/>
          <w:sz w:val="22"/>
          <w:szCs w:val="22"/>
          <w:lang/>
        </w:rPr>
        <w:t xml:space="preserve">It's nearly eleven o'clock. They </w:t>
      </w:r>
      <w:r w:rsidRPr="005F511F">
        <w:rPr>
          <w:rStyle w:val="Textoennegrita"/>
          <w:color w:val="333333"/>
          <w:sz w:val="22"/>
          <w:szCs w:val="22"/>
          <w:lang/>
        </w:rPr>
        <w:t xml:space="preserve">should have arrived </w:t>
      </w:r>
      <w:r w:rsidRPr="005F511F">
        <w:rPr>
          <w:color w:val="333333"/>
          <w:sz w:val="22"/>
          <w:szCs w:val="22"/>
          <w:lang/>
        </w:rPr>
        <w:t>by now</w:t>
      </w:r>
    </w:p>
    <w:p w:rsidR="005F511F" w:rsidRDefault="005F511F">
      <w:pPr>
        <w:rPr>
          <w:lang/>
        </w:rPr>
      </w:pPr>
    </w:p>
    <w:p w:rsidR="005F511F" w:rsidRPr="005F511F" w:rsidRDefault="005F511F" w:rsidP="005F511F">
      <w:pPr>
        <w:spacing w:before="100" w:beforeAutospacing="1" w:after="100" w:afterAutospacing="1" w:line="240" w:lineRule="auto"/>
        <w:rPr>
          <w:rFonts w:ascii="Arial" w:eastAsia="Times New Roman" w:hAnsi="Arial" w:cs="Arial"/>
          <w:b/>
          <w:bCs/>
          <w:color w:val="006699"/>
          <w:spacing w:val="-15"/>
          <w:sz w:val="30"/>
          <w:szCs w:val="30"/>
          <w:lang w:eastAsia="es-ES"/>
        </w:rPr>
      </w:pPr>
      <w:r w:rsidRPr="005F511F">
        <w:rPr>
          <w:rFonts w:ascii="Arial" w:eastAsia="Times New Roman" w:hAnsi="Arial" w:cs="Arial"/>
          <w:b/>
          <w:bCs/>
          <w:color w:val="006699"/>
          <w:spacing w:val="-15"/>
          <w:sz w:val="30"/>
          <w:szCs w:val="30"/>
          <w:lang w:eastAsia="es-ES"/>
        </w:rPr>
        <w:t>NEEDN'T</w:t>
      </w:r>
    </w:p>
    <w:p w:rsidR="005F511F" w:rsidRPr="005F511F" w:rsidRDefault="005F511F" w:rsidP="005F511F">
      <w:pPr>
        <w:spacing w:before="100" w:beforeAutospacing="1" w:after="100" w:afterAutospacing="1" w:line="240" w:lineRule="auto"/>
        <w:rPr>
          <w:rFonts w:ascii="Arial" w:eastAsia="Times New Roman" w:hAnsi="Arial" w:cs="Arial"/>
          <w:color w:val="4D4D4D"/>
          <w:sz w:val="19"/>
          <w:szCs w:val="19"/>
          <w:lang w:val="en-US" w:eastAsia="es-ES"/>
        </w:rPr>
      </w:pPr>
      <w:r w:rsidRPr="005F511F">
        <w:rPr>
          <w:rFonts w:ascii="Arial" w:eastAsia="Times New Roman" w:hAnsi="Arial" w:cs="Arial"/>
          <w:color w:val="FF0000"/>
          <w:sz w:val="36"/>
          <w:szCs w:val="36"/>
          <w:u w:val="single"/>
          <w:lang w:val="en-US" w:eastAsia="es-ES"/>
        </w:rPr>
        <w:t>Mustn't and needn't / don't have to</w:t>
      </w:r>
      <w:r w:rsidRPr="005F511F">
        <w:rPr>
          <w:rFonts w:ascii="Arial" w:eastAsia="Times New Roman" w:hAnsi="Arial" w:cs="Arial"/>
          <w:color w:val="4D4D4D"/>
          <w:sz w:val="19"/>
          <w:szCs w:val="19"/>
          <w:lang w:val="en-US" w:eastAsia="es-ES"/>
        </w:rPr>
        <w:t xml:space="preserve"> </w:t>
      </w:r>
    </w:p>
    <w:p w:rsidR="005F511F" w:rsidRPr="005F511F" w:rsidRDefault="005F511F" w:rsidP="005F511F">
      <w:pPr>
        <w:spacing w:before="100" w:beforeAutospacing="1" w:after="100" w:afterAutospacing="1" w:line="240" w:lineRule="auto"/>
        <w:rPr>
          <w:rFonts w:ascii="Arial" w:eastAsia="Times New Roman" w:hAnsi="Arial" w:cs="Arial"/>
          <w:color w:val="4D4D4D"/>
          <w:sz w:val="19"/>
          <w:szCs w:val="19"/>
          <w:lang w:val="en-US" w:eastAsia="es-ES"/>
        </w:rPr>
      </w:pPr>
      <w:r w:rsidRPr="005F511F">
        <w:rPr>
          <w:rFonts w:ascii="Arial" w:eastAsia="Times New Roman" w:hAnsi="Arial" w:cs="Arial"/>
          <w:color w:val="4D4D4D"/>
          <w:sz w:val="27"/>
          <w:szCs w:val="27"/>
          <w:lang w:val="en-US" w:eastAsia="es-ES"/>
        </w:rPr>
        <w:br/>
        <w:t>We use mustn't to say that something is NOT ALLOWED and needn't (or don't need to) or don't</w:t>
      </w:r>
      <w:r w:rsidRPr="005F511F">
        <w:rPr>
          <w:rFonts w:ascii="Arial" w:eastAsia="Times New Roman" w:hAnsi="Arial" w:cs="Arial"/>
          <w:color w:val="4D4D4D"/>
          <w:sz w:val="27"/>
          <w:szCs w:val="27"/>
          <w:lang w:val="en-US" w:eastAsia="es-ES"/>
        </w:rPr>
        <w:br/>
        <w:t>have to to say that something is NOT NECESSARY:</w:t>
      </w:r>
      <w:r w:rsidRPr="005F511F">
        <w:rPr>
          <w:rFonts w:ascii="Arial" w:eastAsia="Times New Roman" w:hAnsi="Arial" w:cs="Arial"/>
          <w:color w:val="4D4D4D"/>
          <w:sz w:val="27"/>
          <w:szCs w:val="27"/>
          <w:lang w:val="en-US" w:eastAsia="es-ES"/>
        </w:rPr>
        <w:br/>
        <w:t>• You mustn't walk on the grass here.</w:t>
      </w:r>
      <w:r w:rsidRPr="005F511F">
        <w:rPr>
          <w:rFonts w:ascii="Arial" w:eastAsia="Times New Roman" w:hAnsi="Arial" w:cs="Arial"/>
          <w:color w:val="4D4D4D"/>
          <w:sz w:val="27"/>
          <w:szCs w:val="27"/>
          <w:lang w:val="en-US" w:eastAsia="es-ES"/>
        </w:rPr>
        <w:br/>
        <w:t>• You mustn't put anything on the shelves until the glue has set hard.</w:t>
      </w:r>
      <w:r w:rsidRPr="005F511F">
        <w:rPr>
          <w:rFonts w:ascii="Arial" w:eastAsia="Times New Roman" w:hAnsi="Arial" w:cs="Arial"/>
          <w:color w:val="4D4D4D"/>
          <w:sz w:val="27"/>
          <w:szCs w:val="27"/>
          <w:lang w:val="en-US" w:eastAsia="es-ES"/>
        </w:rPr>
        <w:br/>
        <w:t>• They proved that watching a chess match needn't be boring.</w:t>
      </w:r>
      <w:r w:rsidRPr="005F511F">
        <w:rPr>
          <w:rFonts w:ascii="Arial" w:eastAsia="Times New Roman" w:hAnsi="Arial" w:cs="Arial"/>
          <w:color w:val="4D4D4D"/>
          <w:sz w:val="27"/>
          <w:szCs w:val="27"/>
          <w:lang w:val="en-US" w:eastAsia="es-ES"/>
        </w:rPr>
        <w:br/>
        <w:t>• We needn't go into details now, but we seem to agree on the general principles.</w:t>
      </w:r>
    </w:p>
    <w:p w:rsidR="005F511F" w:rsidRPr="005F511F" w:rsidRDefault="005F511F" w:rsidP="005F511F">
      <w:pPr>
        <w:spacing w:before="100" w:beforeAutospacing="1" w:after="100" w:afterAutospacing="1" w:line="240" w:lineRule="auto"/>
        <w:rPr>
          <w:rFonts w:ascii="Arial" w:eastAsia="Times New Roman" w:hAnsi="Arial" w:cs="Arial"/>
          <w:color w:val="4D4D4D"/>
          <w:sz w:val="19"/>
          <w:szCs w:val="19"/>
          <w:lang w:val="en-US" w:eastAsia="es-ES"/>
        </w:rPr>
      </w:pPr>
      <w:r w:rsidRPr="005F511F">
        <w:rPr>
          <w:rFonts w:ascii="Arial" w:eastAsia="Times New Roman" w:hAnsi="Arial" w:cs="Arial"/>
          <w:color w:val="4D4D4D"/>
          <w:sz w:val="19"/>
          <w:szCs w:val="19"/>
          <w:lang w:val="en-US" w:eastAsia="es-ES"/>
        </w:rPr>
        <w:t xml:space="preserve">  </w:t>
      </w:r>
    </w:p>
    <w:p w:rsidR="005F511F" w:rsidRPr="005F511F" w:rsidRDefault="005F511F" w:rsidP="005F511F">
      <w:pPr>
        <w:spacing w:before="100" w:beforeAutospacing="1" w:after="100" w:afterAutospacing="1" w:line="240" w:lineRule="auto"/>
        <w:rPr>
          <w:rFonts w:ascii="Arial" w:eastAsia="Times New Roman" w:hAnsi="Arial" w:cs="Arial"/>
          <w:color w:val="4D4D4D"/>
          <w:sz w:val="19"/>
          <w:szCs w:val="19"/>
          <w:lang w:val="en-US" w:eastAsia="es-ES"/>
        </w:rPr>
      </w:pPr>
      <w:r w:rsidRPr="005F511F">
        <w:rPr>
          <w:rFonts w:ascii="Arial" w:eastAsia="Times New Roman" w:hAnsi="Arial" w:cs="Arial"/>
          <w:color w:val="4D4D4D"/>
          <w:sz w:val="27"/>
          <w:szCs w:val="27"/>
          <w:lang w:val="en-US" w:eastAsia="es-ES"/>
        </w:rPr>
        <w:lastRenderedPageBreak/>
        <w:t>Need, needn't, and don't need to / don't have to</w:t>
      </w:r>
      <w:r w:rsidRPr="005F511F">
        <w:rPr>
          <w:rFonts w:ascii="Arial" w:eastAsia="Times New Roman" w:hAnsi="Arial" w:cs="Arial"/>
          <w:color w:val="4D4D4D"/>
          <w:sz w:val="27"/>
          <w:szCs w:val="27"/>
          <w:lang w:val="en-US" w:eastAsia="es-ES"/>
        </w:rPr>
        <w:br/>
        <w:t>Need can be used as a modal verb (before a bare infinitive) or as an ordinary verb. Compare:</w:t>
      </w:r>
      <w:r w:rsidRPr="005F511F">
        <w:rPr>
          <w:rFonts w:ascii="Arial" w:eastAsia="Times New Roman" w:hAnsi="Arial" w:cs="Arial"/>
          <w:color w:val="4D4D4D"/>
          <w:sz w:val="27"/>
          <w:szCs w:val="27"/>
          <w:lang w:val="en-US" w:eastAsia="es-ES"/>
        </w:rPr>
        <w:br/>
        <w:t>• You needn't speak so loudly. (= modal verb)</w:t>
      </w:r>
      <w:r w:rsidRPr="005F511F">
        <w:rPr>
          <w:rFonts w:ascii="Arial" w:eastAsia="Times New Roman" w:hAnsi="Arial" w:cs="Arial"/>
          <w:color w:val="4D4D4D"/>
          <w:sz w:val="27"/>
          <w:szCs w:val="27"/>
          <w:lang w:val="en-US" w:eastAsia="es-ES"/>
        </w:rPr>
        <w:br/>
        <w:t>• She needn't come with us if she doesn't want to. (= modal verb)</w:t>
      </w:r>
      <w:r w:rsidRPr="005F511F">
        <w:rPr>
          <w:rFonts w:ascii="Arial" w:eastAsia="Times New Roman" w:hAnsi="Arial" w:cs="Arial"/>
          <w:color w:val="4D4D4D"/>
          <w:sz w:val="27"/>
          <w:szCs w:val="27"/>
          <w:lang w:val="en-US" w:eastAsia="es-ES"/>
        </w:rPr>
        <w:br/>
        <w:t>• She's thirsty. She needs a drink. (= ordinary verb)</w:t>
      </w:r>
      <w:r w:rsidRPr="005F511F">
        <w:rPr>
          <w:rFonts w:ascii="Arial" w:eastAsia="Times New Roman" w:hAnsi="Arial" w:cs="Arial"/>
          <w:color w:val="4D4D4D"/>
          <w:sz w:val="27"/>
          <w:szCs w:val="27"/>
          <w:lang w:val="en-US" w:eastAsia="es-ES"/>
        </w:rPr>
        <w:br/>
        <w:t>• Jim and Bob are here. They say they need to see you urgently. (= ordinary verb)</w:t>
      </w:r>
    </w:p>
    <w:p w:rsidR="005F511F" w:rsidRPr="005F511F" w:rsidRDefault="005F511F" w:rsidP="005F511F">
      <w:pPr>
        <w:spacing w:before="100" w:beforeAutospacing="1" w:after="100" w:afterAutospacing="1" w:line="240" w:lineRule="auto"/>
        <w:rPr>
          <w:rFonts w:ascii="Arial" w:eastAsia="Times New Roman" w:hAnsi="Arial" w:cs="Arial"/>
          <w:color w:val="4D4D4D"/>
          <w:sz w:val="19"/>
          <w:szCs w:val="19"/>
          <w:lang w:val="en-US" w:eastAsia="es-ES"/>
        </w:rPr>
      </w:pPr>
      <w:r w:rsidRPr="005F511F">
        <w:rPr>
          <w:rFonts w:ascii="Arial" w:eastAsia="Times New Roman" w:hAnsi="Arial" w:cs="Arial"/>
          <w:color w:val="4D4D4D"/>
          <w:sz w:val="19"/>
          <w:szCs w:val="19"/>
          <w:lang w:val="en-US" w:eastAsia="es-ES"/>
        </w:rPr>
        <w:t xml:space="preserve">  </w:t>
      </w:r>
    </w:p>
    <w:p w:rsidR="005F511F" w:rsidRPr="005F511F" w:rsidRDefault="005F511F" w:rsidP="005F511F">
      <w:pPr>
        <w:spacing w:before="100" w:beforeAutospacing="1" w:after="100" w:afterAutospacing="1" w:line="240" w:lineRule="auto"/>
        <w:rPr>
          <w:rFonts w:ascii="Arial" w:eastAsia="Times New Roman" w:hAnsi="Arial" w:cs="Arial"/>
          <w:color w:val="4D4D4D"/>
          <w:sz w:val="19"/>
          <w:szCs w:val="19"/>
          <w:lang w:val="en-US" w:eastAsia="es-ES"/>
        </w:rPr>
      </w:pPr>
      <w:r w:rsidRPr="005F511F">
        <w:rPr>
          <w:rFonts w:ascii="Arial" w:eastAsia="Times New Roman" w:hAnsi="Arial" w:cs="Arial"/>
          <w:color w:val="4D4D4D"/>
          <w:sz w:val="27"/>
          <w:szCs w:val="27"/>
          <w:lang w:val="en-US" w:eastAsia="es-ES"/>
        </w:rPr>
        <w:t>When it is a modal verb need is most commonly used in negative sentences, although it is</w:t>
      </w:r>
      <w:r w:rsidRPr="005F511F">
        <w:rPr>
          <w:rFonts w:ascii="Arial" w:eastAsia="Times New Roman" w:hAnsi="Arial" w:cs="Arial"/>
          <w:color w:val="4D4D4D"/>
          <w:sz w:val="27"/>
          <w:szCs w:val="27"/>
          <w:lang w:val="en-US" w:eastAsia="es-ES"/>
        </w:rPr>
        <w:br/>
        <w:t>sometimes also used in questions:</w:t>
      </w:r>
      <w:r w:rsidRPr="005F511F">
        <w:rPr>
          <w:rFonts w:ascii="Arial" w:eastAsia="Times New Roman" w:hAnsi="Arial" w:cs="Arial"/>
          <w:color w:val="4D4D4D"/>
          <w:sz w:val="27"/>
          <w:szCs w:val="27"/>
          <w:lang w:val="en-US" w:eastAsia="es-ES"/>
        </w:rPr>
        <w:br/>
        <w:t>• Need you go home so soon? (or, more commonly Do you have to go...?)</w:t>
      </w:r>
      <w:r w:rsidRPr="005F511F">
        <w:rPr>
          <w:rFonts w:ascii="Arial" w:eastAsia="Times New Roman" w:hAnsi="Arial" w:cs="Arial"/>
          <w:color w:val="4D4D4D"/>
          <w:sz w:val="27"/>
          <w:szCs w:val="27"/>
          <w:lang w:val="en-US" w:eastAsia="es-ES"/>
        </w:rPr>
        <w:br/>
        <w:t>• Need I say more? (or, more commonly Do I have to say...?)</w:t>
      </w:r>
    </w:p>
    <w:p w:rsidR="005F511F" w:rsidRPr="005F511F" w:rsidRDefault="005F511F" w:rsidP="005F511F">
      <w:pPr>
        <w:spacing w:before="100" w:beforeAutospacing="1" w:after="100" w:afterAutospacing="1" w:line="240" w:lineRule="auto"/>
        <w:rPr>
          <w:rFonts w:ascii="Arial" w:eastAsia="Times New Roman" w:hAnsi="Arial" w:cs="Arial"/>
          <w:color w:val="4D4D4D"/>
          <w:sz w:val="19"/>
          <w:szCs w:val="19"/>
          <w:lang w:val="en-US" w:eastAsia="es-ES"/>
        </w:rPr>
      </w:pPr>
      <w:r w:rsidRPr="005F511F">
        <w:rPr>
          <w:rFonts w:ascii="Arial" w:eastAsia="Times New Roman" w:hAnsi="Arial" w:cs="Arial"/>
          <w:color w:val="4D4D4D"/>
          <w:sz w:val="19"/>
          <w:szCs w:val="19"/>
          <w:lang w:val="en-US" w:eastAsia="es-ES"/>
        </w:rPr>
        <w:t xml:space="preserve">  </w:t>
      </w:r>
    </w:p>
    <w:p w:rsidR="005F511F" w:rsidRPr="005F511F" w:rsidRDefault="005F511F" w:rsidP="005F511F">
      <w:pPr>
        <w:spacing w:before="100" w:beforeAutospacing="1" w:after="100" w:afterAutospacing="1" w:line="240" w:lineRule="auto"/>
        <w:rPr>
          <w:rFonts w:ascii="Arial" w:eastAsia="Times New Roman" w:hAnsi="Arial" w:cs="Arial"/>
          <w:color w:val="4D4D4D"/>
          <w:sz w:val="19"/>
          <w:szCs w:val="19"/>
          <w:lang w:val="en-US" w:eastAsia="es-ES"/>
        </w:rPr>
      </w:pPr>
      <w:r w:rsidRPr="005F511F">
        <w:rPr>
          <w:rFonts w:ascii="Arial" w:eastAsia="Times New Roman" w:hAnsi="Arial" w:cs="Arial"/>
          <w:color w:val="4D4D4D"/>
          <w:sz w:val="27"/>
          <w:szCs w:val="27"/>
          <w:lang w:val="en-US" w:eastAsia="es-ES"/>
        </w:rPr>
        <w:t>We can use either needn't or don't have to when we say that is unnecessary to do something:</w:t>
      </w:r>
      <w:r w:rsidRPr="005F511F">
        <w:rPr>
          <w:rFonts w:ascii="Arial" w:eastAsia="Times New Roman" w:hAnsi="Arial" w:cs="Arial"/>
          <w:color w:val="4D4D4D"/>
          <w:sz w:val="27"/>
          <w:szCs w:val="27"/>
          <w:lang w:val="en-US" w:eastAsia="es-ES"/>
        </w:rPr>
        <w:br/>
        <w:t>• It would be good to see you, but g y , yyo u needn't ((or don't have to) come if you're busy.</w:t>
      </w:r>
      <w:r w:rsidRPr="005F511F">
        <w:rPr>
          <w:rFonts w:ascii="Arial" w:eastAsia="Times New Roman" w:hAnsi="Arial" w:cs="Arial"/>
          <w:color w:val="4D4D4D"/>
          <w:sz w:val="27"/>
          <w:szCs w:val="27"/>
          <w:lang w:val="en-US" w:eastAsia="es-ES"/>
        </w:rPr>
        <w:br/>
        <w:t>• You needn't (or don't have to) whisper. Nobody can hear us.</w:t>
      </w:r>
    </w:p>
    <w:p w:rsidR="005F511F" w:rsidRPr="005F511F" w:rsidRDefault="005F511F" w:rsidP="005F511F">
      <w:pPr>
        <w:spacing w:before="100" w:beforeAutospacing="1" w:after="100" w:afterAutospacing="1" w:line="240" w:lineRule="auto"/>
        <w:rPr>
          <w:rFonts w:ascii="Arial" w:eastAsia="Times New Roman" w:hAnsi="Arial" w:cs="Arial"/>
          <w:color w:val="4D4D4D"/>
          <w:sz w:val="19"/>
          <w:szCs w:val="19"/>
          <w:lang w:val="en-US" w:eastAsia="es-ES"/>
        </w:rPr>
      </w:pPr>
      <w:r w:rsidRPr="005F511F">
        <w:rPr>
          <w:rFonts w:ascii="Arial" w:eastAsia="Times New Roman" w:hAnsi="Arial" w:cs="Arial"/>
          <w:color w:val="4D4D4D"/>
          <w:sz w:val="19"/>
          <w:szCs w:val="19"/>
          <w:lang w:val="en-US" w:eastAsia="es-ES"/>
        </w:rPr>
        <w:t xml:space="preserve">  </w:t>
      </w:r>
    </w:p>
    <w:p w:rsidR="005F511F" w:rsidRPr="005F511F" w:rsidRDefault="005F511F" w:rsidP="005F511F">
      <w:pPr>
        <w:spacing w:before="100" w:beforeAutospacing="1" w:after="100" w:afterAutospacing="1" w:line="240" w:lineRule="auto"/>
        <w:rPr>
          <w:rFonts w:ascii="Arial" w:eastAsia="Times New Roman" w:hAnsi="Arial" w:cs="Arial"/>
          <w:color w:val="4D4D4D"/>
          <w:sz w:val="19"/>
          <w:szCs w:val="19"/>
          <w:lang w:val="en-US" w:eastAsia="es-ES"/>
        </w:rPr>
      </w:pPr>
      <w:r w:rsidRPr="005F511F">
        <w:rPr>
          <w:rFonts w:ascii="Arial" w:eastAsia="Times New Roman" w:hAnsi="Arial" w:cs="Arial"/>
          <w:color w:val="4D4D4D"/>
          <w:sz w:val="27"/>
          <w:szCs w:val="27"/>
          <w:lang w:val="en-US" w:eastAsia="es-ES"/>
        </w:rPr>
        <w:t>Compare these uses of needn't and don't need to.</w:t>
      </w:r>
      <w:r w:rsidRPr="005F511F">
        <w:rPr>
          <w:rFonts w:ascii="Arial" w:eastAsia="Times New Roman" w:hAnsi="Arial" w:cs="Arial"/>
          <w:color w:val="4D4D4D"/>
          <w:sz w:val="27"/>
          <w:szCs w:val="27"/>
          <w:lang w:val="en-US" w:eastAsia="es-ES"/>
        </w:rPr>
        <w:br/>
        <w:t>To give permission not to do something we can use either needn't or don't need to:</w:t>
      </w:r>
      <w:r w:rsidRPr="005F511F">
        <w:rPr>
          <w:rFonts w:ascii="Arial" w:eastAsia="Times New Roman" w:hAnsi="Arial" w:cs="Arial"/>
          <w:color w:val="4D4D4D"/>
          <w:sz w:val="27"/>
          <w:szCs w:val="27"/>
          <w:lang w:val="en-US" w:eastAsia="es-ES"/>
        </w:rPr>
        <w:br/>
        <w:t>• You needn't cut the grass, I'll do it later. /</w:t>
      </w:r>
      <w:r w:rsidRPr="005F511F">
        <w:rPr>
          <w:rFonts w:ascii="Arial" w:eastAsia="Times New Roman" w:hAnsi="Arial" w:cs="Arial"/>
          <w:color w:val="4D4D4D"/>
          <w:sz w:val="27"/>
          <w:szCs w:val="27"/>
          <w:lang w:val="en-US" w:eastAsia="es-ES"/>
        </w:rPr>
        <w:br/>
        <w:t>• You don't need to cut the grass, I'll do it later. /</w:t>
      </w:r>
    </w:p>
    <w:p w:rsidR="005F511F" w:rsidRPr="005F511F" w:rsidRDefault="005F511F" w:rsidP="005F511F">
      <w:pPr>
        <w:spacing w:before="100" w:beforeAutospacing="1" w:after="100" w:afterAutospacing="1" w:line="240" w:lineRule="auto"/>
        <w:rPr>
          <w:rFonts w:ascii="Arial" w:eastAsia="Times New Roman" w:hAnsi="Arial" w:cs="Arial"/>
          <w:color w:val="4D4D4D"/>
          <w:sz w:val="19"/>
          <w:szCs w:val="19"/>
          <w:lang w:val="en-US" w:eastAsia="es-ES"/>
        </w:rPr>
      </w:pPr>
      <w:r w:rsidRPr="005F511F">
        <w:rPr>
          <w:rFonts w:ascii="Arial" w:eastAsia="Times New Roman" w:hAnsi="Arial" w:cs="Arial"/>
          <w:color w:val="4D4D4D"/>
          <w:sz w:val="19"/>
          <w:szCs w:val="19"/>
          <w:lang w:val="en-US" w:eastAsia="es-ES"/>
        </w:rPr>
        <w:t xml:space="preserve">  </w:t>
      </w:r>
    </w:p>
    <w:p w:rsidR="005F511F" w:rsidRPr="005F511F" w:rsidRDefault="005F511F" w:rsidP="005F511F">
      <w:pPr>
        <w:spacing w:before="100" w:beforeAutospacing="1" w:after="100" w:afterAutospacing="1" w:line="240" w:lineRule="auto"/>
        <w:rPr>
          <w:rFonts w:ascii="Arial" w:eastAsia="Times New Roman" w:hAnsi="Arial" w:cs="Arial"/>
          <w:color w:val="4D4D4D"/>
          <w:sz w:val="19"/>
          <w:szCs w:val="19"/>
          <w:lang w:val="en-US" w:eastAsia="es-ES"/>
        </w:rPr>
      </w:pPr>
      <w:r w:rsidRPr="005F511F">
        <w:rPr>
          <w:rFonts w:ascii="Arial" w:eastAsia="Times New Roman" w:hAnsi="Arial" w:cs="Arial"/>
          <w:color w:val="4D4D4D"/>
          <w:sz w:val="27"/>
          <w:szCs w:val="27"/>
          <w:lang w:val="en-US" w:eastAsia="es-ES"/>
        </w:rPr>
        <w:t>To talk about a general necessity,</w:t>
      </w:r>
      <w:r w:rsidRPr="005F511F">
        <w:rPr>
          <w:rFonts w:ascii="Arial" w:eastAsia="Times New Roman" w:hAnsi="Arial" w:cs="Arial"/>
          <w:color w:val="4D4D4D"/>
          <w:sz w:val="27"/>
          <w:szCs w:val="27"/>
          <w:lang w:val="en-US" w:eastAsia="es-ES"/>
        </w:rPr>
        <w:br/>
        <w:t>we prefer don't need to:</w:t>
      </w:r>
      <w:r w:rsidRPr="005F511F">
        <w:rPr>
          <w:rFonts w:ascii="Arial" w:eastAsia="Times New Roman" w:hAnsi="Arial" w:cs="Arial"/>
          <w:color w:val="4D4D4D"/>
          <w:sz w:val="27"/>
          <w:szCs w:val="27"/>
          <w:lang w:val="en-US" w:eastAsia="es-ES"/>
        </w:rPr>
        <w:br/>
        <w:t>You don't need to be over 18 to get into a disco. /</w:t>
      </w:r>
      <w:r w:rsidRPr="005F511F">
        <w:rPr>
          <w:rFonts w:ascii="Arial" w:eastAsia="Times New Roman" w:hAnsi="Arial" w:cs="Arial"/>
          <w:color w:val="4D4D4D"/>
          <w:sz w:val="27"/>
          <w:szCs w:val="27"/>
          <w:lang w:val="en-US" w:eastAsia="es-ES"/>
        </w:rPr>
        <w:br/>
        <w:t>You needn't be over 18 to get into a disco. X</w:t>
      </w:r>
      <w:r w:rsidRPr="005F511F">
        <w:rPr>
          <w:rFonts w:ascii="Arial" w:eastAsia="Times New Roman" w:hAnsi="Arial" w:cs="Arial"/>
          <w:color w:val="4D4D4D"/>
          <w:sz w:val="27"/>
          <w:szCs w:val="27"/>
          <w:lang w:val="en-US" w:eastAsia="es-ES"/>
        </w:rPr>
        <w:br/>
        <w:t>Didn't need to / didn't have to and need not have</w:t>
      </w:r>
    </w:p>
    <w:p w:rsidR="005F511F" w:rsidRPr="005F511F" w:rsidRDefault="005F511F" w:rsidP="005F511F">
      <w:pPr>
        <w:spacing w:before="100" w:beforeAutospacing="1" w:after="100" w:afterAutospacing="1" w:line="240" w:lineRule="auto"/>
        <w:rPr>
          <w:rFonts w:ascii="Arial" w:eastAsia="Times New Roman" w:hAnsi="Arial" w:cs="Arial"/>
          <w:color w:val="4D4D4D"/>
          <w:sz w:val="19"/>
          <w:szCs w:val="19"/>
          <w:lang w:val="en-US" w:eastAsia="es-ES"/>
        </w:rPr>
      </w:pPr>
      <w:r w:rsidRPr="005F511F">
        <w:rPr>
          <w:rFonts w:ascii="Arial" w:eastAsia="Times New Roman" w:hAnsi="Arial" w:cs="Arial"/>
          <w:color w:val="4D4D4D"/>
          <w:sz w:val="19"/>
          <w:szCs w:val="19"/>
          <w:lang w:val="en-US" w:eastAsia="es-ES"/>
        </w:rPr>
        <w:t xml:space="preserve">  </w:t>
      </w:r>
    </w:p>
    <w:p w:rsidR="006E67BF" w:rsidRDefault="006E67BF" w:rsidP="005F511F">
      <w:pPr>
        <w:spacing w:before="100" w:beforeAutospacing="1" w:after="100" w:afterAutospacing="1" w:line="240" w:lineRule="auto"/>
        <w:rPr>
          <w:rFonts w:ascii="Arial" w:eastAsia="Times New Roman" w:hAnsi="Arial" w:cs="Arial"/>
          <w:color w:val="4D4D4D"/>
          <w:sz w:val="27"/>
          <w:szCs w:val="27"/>
          <w:lang w:eastAsia="es-ES"/>
        </w:rPr>
      </w:pPr>
      <w:bookmarkStart w:id="3" w:name="_GoBack"/>
      <w:bookmarkEnd w:id="3"/>
    </w:p>
    <w:p w:rsidR="006E67BF" w:rsidRDefault="006E67BF" w:rsidP="005F511F">
      <w:pPr>
        <w:spacing w:before="100" w:beforeAutospacing="1" w:after="100" w:afterAutospacing="1" w:line="240" w:lineRule="auto"/>
        <w:rPr>
          <w:rFonts w:ascii="Arial" w:eastAsia="Times New Roman" w:hAnsi="Arial" w:cs="Arial"/>
          <w:color w:val="4D4D4D"/>
          <w:sz w:val="27"/>
          <w:szCs w:val="27"/>
          <w:lang w:eastAsia="es-ES"/>
        </w:rPr>
      </w:pPr>
    </w:p>
    <w:p w:rsidR="006E67BF" w:rsidRDefault="006E67BF" w:rsidP="005F511F">
      <w:pPr>
        <w:spacing w:before="100" w:beforeAutospacing="1" w:after="100" w:afterAutospacing="1" w:line="240" w:lineRule="auto"/>
        <w:rPr>
          <w:rFonts w:ascii="Arial" w:eastAsia="Times New Roman" w:hAnsi="Arial" w:cs="Arial"/>
          <w:color w:val="4D4D4D"/>
          <w:sz w:val="27"/>
          <w:szCs w:val="27"/>
          <w:lang w:eastAsia="es-ES"/>
        </w:rPr>
      </w:pPr>
    </w:p>
    <w:p w:rsidR="006E67BF" w:rsidRPr="005F511F" w:rsidRDefault="006E67BF" w:rsidP="005F511F">
      <w:pPr>
        <w:spacing w:before="100" w:beforeAutospacing="1" w:after="100" w:afterAutospacing="1" w:line="240" w:lineRule="auto"/>
        <w:rPr>
          <w:rFonts w:ascii="Arial" w:eastAsia="Times New Roman" w:hAnsi="Arial" w:cs="Arial"/>
          <w:color w:val="4D4D4D"/>
          <w:sz w:val="19"/>
          <w:szCs w:val="19"/>
          <w:lang w:eastAsia="es-ES"/>
        </w:rPr>
      </w:pPr>
    </w:p>
    <w:p w:rsidR="005F511F" w:rsidRPr="005F511F" w:rsidRDefault="005F511F">
      <w:pPr>
        <w:rPr>
          <w:lang/>
        </w:rPr>
      </w:pPr>
    </w:p>
    <w:sectPr w:rsidR="005F511F" w:rsidRPr="005F511F" w:rsidSect="0021474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828CA"/>
    <w:multiLevelType w:val="multilevel"/>
    <w:tmpl w:val="F7E0D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A3B2969"/>
    <w:multiLevelType w:val="multilevel"/>
    <w:tmpl w:val="D186A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1B0357F"/>
    <w:multiLevelType w:val="multilevel"/>
    <w:tmpl w:val="337C6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8924FEF"/>
    <w:multiLevelType w:val="multilevel"/>
    <w:tmpl w:val="76D67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0821631"/>
    <w:multiLevelType w:val="multilevel"/>
    <w:tmpl w:val="09DE0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FB96837"/>
    <w:multiLevelType w:val="multilevel"/>
    <w:tmpl w:val="980EC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3C5AFA"/>
    <w:rsid w:val="00011198"/>
    <w:rsid w:val="000340C5"/>
    <w:rsid w:val="0021474C"/>
    <w:rsid w:val="00273773"/>
    <w:rsid w:val="00356BED"/>
    <w:rsid w:val="003C5AFA"/>
    <w:rsid w:val="005F511F"/>
    <w:rsid w:val="006E67BF"/>
    <w:rsid w:val="007A5FAD"/>
    <w:rsid w:val="009A6FB1"/>
    <w:rsid w:val="00A6761E"/>
    <w:rsid w:val="00B8270D"/>
    <w:rsid w:val="00D52845"/>
    <w:rsid w:val="00DA065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74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273773"/>
    <w:rPr>
      <w:b/>
      <w:bCs/>
    </w:rPr>
  </w:style>
  <w:style w:type="paragraph" w:styleId="NormalWeb">
    <w:name w:val="Normal (Web)"/>
    <w:basedOn w:val="Normal"/>
    <w:uiPriority w:val="99"/>
    <w:semiHidden/>
    <w:unhideWhenUsed/>
    <w:rsid w:val="00273773"/>
    <w:pPr>
      <w:spacing w:before="360" w:after="360" w:line="240" w:lineRule="auto"/>
    </w:pPr>
    <w:rPr>
      <w:rFonts w:ascii="Times New Roman" w:eastAsia="Times New Roman" w:hAnsi="Times New Roman" w:cs="Times New Roman"/>
      <w:sz w:val="24"/>
      <w:szCs w:val="24"/>
      <w:lang w:eastAsia="es-ES"/>
    </w:rPr>
  </w:style>
  <w:style w:type="paragraph" w:customStyle="1" w:styleId="rteindent1">
    <w:name w:val="rteindent1"/>
    <w:basedOn w:val="Normal"/>
    <w:rsid w:val="00273773"/>
    <w:pPr>
      <w:spacing w:before="360" w:after="360" w:line="240" w:lineRule="auto"/>
      <w:ind w:left="600"/>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273773"/>
    <w:rPr>
      <w:i/>
      <w:iCs/>
    </w:rPr>
  </w:style>
</w:styles>
</file>

<file path=word/webSettings.xml><?xml version="1.0" encoding="utf-8"?>
<w:webSettings xmlns:r="http://schemas.openxmlformats.org/officeDocument/2006/relationships" xmlns:w="http://schemas.openxmlformats.org/wordprocessingml/2006/main">
  <w:divs>
    <w:div w:id="38288856">
      <w:bodyDiv w:val="1"/>
      <w:marLeft w:val="0"/>
      <w:marRight w:val="0"/>
      <w:marTop w:val="0"/>
      <w:marBottom w:val="0"/>
      <w:divBdr>
        <w:top w:val="none" w:sz="0" w:space="0" w:color="auto"/>
        <w:left w:val="none" w:sz="0" w:space="0" w:color="auto"/>
        <w:bottom w:val="none" w:sz="0" w:space="0" w:color="auto"/>
        <w:right w:val="none" w:sz="0" w:space="0" w:color="auto"/>
      </w:divBdr>
      <w:divsChild>
        <w:div w:id="73207666">
          <w:marLeft w:val="0"/>
          <w:marRight w:val="0"/>
          <w:marTop w:val="0"/>
          <w:marBottom w:val="0"/>
          <w:divBdr>
            <w:top w:val="none" w:sz="0" w:space="0" w:color="auto"/>
            <w:left w:val="none" w:sz="0" w:space="0" w:color="auto"/>
            <w:bottom w:val="none" w:sz="0" w:space="0" w:color="auto"/>
            <w:right w:val="none" w:sz="0" w:space="0" w:color="auto"/>
          </w:divBdr>
          <w:divsChild>
            <w:div w:id="1225020445">
              <w:marLeft w:val="0"/>
              <w:marRight w:val="0"/>
              <w:marTop w:val="0"/>
              <w:marBottom w:val="0"/>
              <w:divBdr>
                <w:top w:val="none" w:sz="0" w:space="0" w:color="auto"/>
                <w:left w:val="none" w:sz="0" w:space="0" w:color="auto"/>
                <w:bottom w:val="none" w:sz="0" w:space="0" w:color="auto"/>
                <w:right w:val="none" w:sz="0" w:space="0" w:color="auto"/>
              </w:divBdr>
              <w:divsChild>
                <w:div w:id="1987775714">
                  <w:marLeft w:val="0"/>
                  <w:marRight w:val="0"/>
                  <w:marTop w:val="0"/>
                  <w:marBottom w:val="0"/>
                  <w:divBdr>
                    <w:top w:val="none" w:sz="0" w:space="0" w:color="auto"/>
                    <w:left w:val="none" w:sz="0" w:space="0" w:color="auto"/>
                    <w:bottom w:val="none" w:sz="0" w:space="0" w:color="auto"/>
                    <w:right w:val="none" w:sz="0" w:space="0" w:color="auto"/>
                  </w:divBdr>
                  <w:divsChild>
                    <w:div w:id="1579288883">
                      <w:marLeft w:val="0"/>
                      <w:marRight w:val="0"/>
                      <w:marTop w:val="0"/>
                      <w:marBottom w:val="0"/>
                      <w:divBdr>
                        <w:top w:val="none" w:sz="0" w:space="0" w:color="auto"/>
                        <w:left w:val="none" w:sz="0" w:space="0" w:color="auto"/>
                        <w:bottom w:val="none" w:sz="0" w:space="0" w:color="auto"/>
                        <w:right w:val="none" w:sz="0" w:space="0" w:color="auto"/>
                      </w:divBdr>
                      <w:divsChild>
                        <w:div w:id="136336479">
                          <w:marLeft w:val="0"/>
                          <w:marRight w:val="0"/>
                          <w:marTop w:val="0"/>
                          <w:marBottom w:val="0"/>
                          <w:divBdr>
                            <w:top w:val="single" w:sz="2" w:space="7" w:color="DDDDDD"/>
                            <w:left w:val="single" w:sz="2" w:space="8" w:color="DDDDDD"/>
                            <w:bottom w:val="single" w:sz="2" w:space="4" w:color="DDDDDD"/>
                            <w:right w:val="single" w:sz="2" w:space="8" w:color="DDDDDD"/>
                          </w:divBdr>
                          <w:divsChild>
                            <w:div w:id="456024181">
                              <w:marLeft w:val="0"/>
                              <w:marRight w:val="0"/>
                              <w:marTop w:val="0"/>
                              <w:marBottom w:val="0"/>
                              <w:divBdr>
                                <w:top w:val="none" w:sz="0" w:space="0" w:color="auto"/>
                                <w:left w:val="none" w:sz="0" w:space="0" w:color="auto"/>
                                <w:bottom w:val="none" w:sz="0" w:space="0" w:color="auto"/>
                                <w:right w:val="none" w:sz="0" w:space="0" w:color="auto"/>
                              </w:divBdr>
                              <w:divsChild>
                                <w:div w:id="1374190918">
                                  <w:marLeft w:val="0"/>
                                  <w:marRight w:val="0"/>
                                  <w:marTop w:val="25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952925">
      <w:bodyDiv w:val="1"/>
      <w:marLeft w:val="0"/>
      <w:marRight w:val="0"/>
      <w:marTop w:val="0"/>
      <w:marBottom w:val="0"/>
      <w:divBdr>
        <w:top w:val="none" w:sz="0" w:space="0" w:color="auto"/>
        <w:left w:val="none" w:sz="0" w:space="0" w:color="auto"/>
        <w:bottom w:val="none" w:sz="0" w:space="0" w:color="auto"/>
        <w:right w:val="none" w:sz="0" w:space="0" w:color="auto"/>
      </w:divBdr>
      <w:divsChild>
        <w:div w:id="2107529582">
          <w:marLeft w:val="0"/>
          <w:marRight w:val="0"/>
          <w:marTop w:val="0"/>
          <w:marBottom w:val="0"/>
          <w:divBdr>
            <w:top w:val="none" w:sz="0" w:space="0" w:color="auto"/>
            <w:left w:val="none" w:sz="0" w:space="0" w:color="auto"/>
            <w:bottom w:val="none" w:sz="0" w:space="0" w:color="auto"/>
            <w:right w:val="none" w:sz="0" w:space="0" w:color="auto"/>
          </w:divBdr>
          <w:divsChild>
            <w:div w:id="396365324">
              <w:marLeft w:val="0"/>
              <w:marRight w:val="0"/>
              <w:marTop w:val="0"/>
              <w:marBottom w:val="0"/>
              <w:divBdr>
                <w:top w:val="none" w:sz="0" w:space="0" w:color="auto"/>
                <w:left w:val="none" w:sz="0" w:space="0" w:color="auto"/>
                <w:bottom w:val="none" w:sz="0" w:space="0" w:color="auto"/>
                <w:right w:val="none" w:sz="0" w:space="0" w:color="auto"/>
              </w:divBdr>
              <w:divsChild>
                <w:div w:id="1393694335">
                  <w:marLeft w:val="0"/>
                  <w:marRight w:val="0"/>
                  <w:marTop w:val="0"/>
                  <w:marBottom w:val="0"/>
                  <w:divBdr>
                    <w:top w:val="none" w:sz="0" w:space="0" w:color="auto"/>
                    <w:left w:val="none" w:sz="0" w:space="0" w:color="auto"/>
                    <w:bottom w:val="none" w:sz="0" w:space="0" w:color="auto"/>
                    <w:right w:val="none" w:sz="0" w:space="0" w:color="auto"/>
                  </w:divBdr>
                  <w:divsChild>
                    <w:div w:id="1155997270">
                      <w:marLeft w:val="0"/>
                      <w:marRight w:val="0"/>
                      <w:marTop w:val="0"/>
                      <w:marBottom w:val="0"/>
                      <w:divBdr>
                        <w:top w:val="none" w:sz="0" w:space="0" w:color="auto"/>
                        <w:left w:val="none" w:sz="0" w:space="0" w:color="auto"/>
                        <w:bottom w:val="none" w:sz="0" w:space="0" w:color="auto"/>
                        <w:right w:val="none" w:sz="0" w:space="0" w:color="auto"/>
                      </w:divBdr>
                      <w:divsChild>
                        <w:div w:id="1832914693">
                          <w:marLeft w:val="0"/>
                          <w:marRight w:val="0"/>
                          <w:marTop w:val="0"/>
                          <w:marBottom w:val="0"/>
                          <w:divBdr>
                            <w:top w:val="single" w:sz="2" w:space="7" w:color="DDDDDD"/>
                            <w:left w:val="single" w:sz="2" w:space="8" w:color="DDDDDD"/>
                            <w:bottom w:val="single" w:sz="2" w:space="4" w:color="DDDDDD"/>
                            <w:right w:val="single" w:sz="2" w:space="8" w:color="DDDDDD"/>
                          </w:divBdr>
                          <w:divsChild>
                            <w:div w:id="1716273586">
                              <w:marLeft w:val="0"/>
                              <w:marRight w:val="0"/>
                              <w:marTop w:val="0"/>
                              <w:marBottom w:val="0"/>
                              <w:divBdr>
                                <w:top w:val="none" w:sz="0" w:space="0" w:color="auto"/>
                                <w:left w:val="none" w:sz="0" w:space="0" w:color="auto"/>
                                <w:bottom w:val="none" w:sz="0" w:space="0" w:color="auto"/>
                                <w:right w:val="none" w:sz="0" w:space="0" w:color="auto"/>
                              </w:divBdr>
                              <w:divsChild>
                                <w:div w:id="735668557">
                                  <w:marLeft w:val="0"/>
                                  <w:marRight w:val="0"/>
                                  <w:marTop w:val="25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344942">
      <w:bodyDiv w:val="1"/>
      <w:marLeft w:val="0"/>
      <w:marRight w:val="0"/>
      <w:marTop w:val="0"/>
      <w:marBottom w:val="0"/>
      <w:divBdr>
        <w:top w:val="none" w:sz="0" w:space="0" w:color="auto"/>
        <w:left w:val="none" w:sz="0" w:space="0" w:color="auto"/>
        <w:bottom w:val="none" w:sz="0" w:space="0" w:color="auto"/>
        <w:right w:val="none" w:sz="0" w:space="0" w:color="auto"/>
      </w:divBdr>
      <w:divsChild>
        <w:div w:id="717125407">
          <w:marLeft w:val="0"/>
          <w:marRight w:val="0"/>
          <w:marTop w:val="150"/>
          <w:marBottom w:val="150"/>
          <w:divBdr>
            <w:top w:val="none" w:sz="0" w:space="0" w:color="auto"/>
            <w:left w:val="none" w:sz="0" w:space="0" w:color="auto"/>
            <w:bottom w:val="none" w:sz="0" w:space="0" w:color="auto"/>
            <w:right w:val="none" w:sz="0" w:space="0" w:color="auto"/>
          </w:divBdr>
          <w:divsChild>
            <w:div w:id="120534378">
              <w:marLeft w:val="15"/>
              <w:marRight w:val="15"/>
              <w:marTop w:val="15"/>
              <w:marBottom w:val="15"/>
              <w:divBdr>
                <w:top w:val="none" w:sz="0" w:space="0" w:color="auto"/>
                <w:left w:val="none" w:sz="0" w:space="0" w:color="auto"/>
                <w:bottom w:val="none" w:sz="0" w:space="0" w:color="auto"/>
                <w:right w:val="none" w:sz="0" w:space="0" w:color="auto"/>
              </w:divBdr>
              <w:divsChild>
                <w:div w:id="120340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5910540">
      <w:bodyDiv w:val="1"/>
      <w:marLeft w:val="0"/>
      <w:marRight w:val="0"/>
      <w:marTop w:val="0"/>
      <w:marBottom w:val="0"/>
      <w:divBdr>
        <w:top w:val="none" w:sz="0" w:space="0" w:color="auto"/>
        <w:left w:val="none" w:sz="0" w:space="0" w:color="auto"/>
        <w:bottom w:val="none" w:sz="0" w:space="0" w:color="auto"/>
        <w:right w:val="none" w:sz="0" w:space="0" w:color="auto"/>
      </w:divBdr>
      <w:divsChild>
        <w:div w:id="399911479">
          <w:marLeft w:val="0"/>
          <w:marRight w:val="0"/>
          <w:marTop w:val="0"/>
          <w:marBottom w:val="0"/>
          <w:divBdr>
            <w:top w:val="none" w:sz="0" w:space="0" w:color="auto"/>
            <w:left w:val="none" w:sz="0" w:space="0" w:color="auto"/>
            <w:bottom w:val="none" w:sz="0" w:space="0" w:color="auto"/>
            <w:right w:val="none" w:sz="0" w:space="0" w:color="auto"/>
          </w:divBdr>
          <w:divsChild>
            <w:div w:id="1602764134">
              <w:marLeft w:val="0"/>
              <w:marRight w:val="0"/>
              <w:marTop w:val="0"/>
              <w:marBottom w:val="0"/>
              <w:divBdr>
                <w:top w:val="none" w:sz="0" w:space="0" w:color="auto"/>
                <w:left w:val="none" w:sz="0" w:space="0" w:color="auto"/>
                <w:bottom w:val="none" w:sz="0" w:space="0" w:color="auto"/>
                <w:right w:val="none" w:sz="0" w:space="0" w:color="auto"/>
              </w:divBdr>
              <w:divsChild>
                <w:div w:id="1684092651">
                  <w:marLeft w:val="0"/>
                  <w:marRight w:val="0"/>
                  <w:marTop w:val="0"/>
                  <w:marBottom w:val="0"/>
                  <w:divBdr>
                    <w:top w:val="none" w:sz="0" w:space="0" w:color="auto"/>
                    <w:left w:val="none" w:sz="0" w:space="0" w:color="auto"/>
                    <w:bottom w:val="none" w:sz="0" w:space="0" w:color="auto"/>
                    <w:right w:val="none" w:sz="0" w:space="0" w:color="auto"/>
                  </w:divBdr>
                  <w:divsChild>
                    <w:div w:id="2020809399">
                      <w:marLeft w:val="0"/>
                      <w:marRight w:val="0"/>
                      <w:marTop w:val="0"/>
                      <w:marBottom w:val="0"/>
                      <w:divBdr>
                        <w:top w:val="none" w:sz="0" w:space="0" w:color="auto"/>
                        <w:left w:val="none" w:sz="0" w:space="0" w:color="auto"/>
                        <w:bottom w:val="none" w:sz="0" w:space="0" w:color="auto"/>
                        <w:right w:val="none" w:sz="0" w:space="0" w:color="auto"/>
                      </w:divBdr>
                      <w:divsChild>
                        <w:div w:id="155387063">
                          <w:marLeft w:val="0"/>
                          <w:marRight w:val="0"/>
                          <w:marTop w:val="0"/>
                          <w:marBottom w:val="0"/>
                          <w:divBdr>
                            <w:top w:val="single" w:sz="2" w:space="7" w:color="DDDDDD"/>
                            <w:left w:val="single" w:sz="2" w:space="8" w:color="DDDDDD"/>
                            <w:bottom w:val="single" w:sz="2" w:space="4" w:color="DDDDDD"/>
                            <w:right w:val="single" w:sz="2" w:space="8" w:color="DDDDDD"/>
                          </w:divBdr>
                          <w:divsChild>
                            <w:div w:id="1202327303">
                              <w:marLeft w:val="0"/>
                              <w:marRight w:val="0"/>
                              <w:marTop w:val="0"/>
                              <w:marBottom w:val="0"/>
                              <w:divBdr>
                                <w:top w:val="none" w:sz="0" w:space="0" w:color="auto"/>
                                <w:left w:val="none" w:sz="0" w:space="0" w:color="auto"/>
                                <w:bottom w:val="none" w:sz="0" w:space="0" w:color="auto"/>
                                <w:right w:val="none" w:sz="0" w:space="0" w:color="auto"/>
                              </w:divBdr>
                              <w:divsChild>
                                <w:div w:id="1658996286">
                                  <w:marLeft w:val="0"/>
                                  <w:marRight w:val="0"/>
                                  <w:marTop w:val="25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6687944">
      <w:bodyDiv w:val="1"/>
      <w:marLeft w:val="0"/>
      <w:marRight w:val="0"/>
      <w:marTop w:val="0"/>
      <w:marBottom w:val="0"/>
      <w:divBdr>
        <w:top w:val="none" w:sz="0" w:space="0" w:color="auto"/>
        <w:left w:val="none" w:sz="0" w:space="0" w:color="auto"/>
        <w:bottom w:val="none" w:sz="0" w:space="0" w:color="auto"/>
        <w:right w:val="none" w:sz="0" w:space="0" w:color="auto"/>
      </w:divBdr>
      <w:divsChild>
        <w:div w:id="245846339">
          <w:marLeft w:val="0"/>
          <w:marRight w:val="0"/>
          <w:marTop w:val="150"/>
          <w:marBottom w:val="150"/>
          <w:divBdr>
            <w:top w:val="none" w:sz="0" w:space="0" w:color="auto"/>
            <w:left w:val="none" w:sz="0" w:space="0" w:color="auto"/>
            <w:bottom w:val="none" w:sz="0" w:space="0" w:color="auto"/>
            <w:right w:val="none" w:sz="0" w:space="0" w:color="auto"/>
          </w:divBdr>
          <w:divsChild>
            <w:div w:id="1748842884">
              <w:marLeft w:val="0"/>
              <w:marRight w:val="0"/>
              <w:marTop w:val="0"/>
              <w:marBottom w:val="0"/>
              <w:divBdr>
                <w:top w:val="none" w:sz="0" w:space="0" w:color="auto"/>
                <w:left w:val="none" w:sz="0" w:space="0" w:color="auto"/>
                <w:bottom w:val="none" w:sz="0" w:space="0" w:color="auto"/>
                <w:right w:val="none" w:sz="0" w:space="0" w:color="auto"/>
              </w:divBdr>
              <w:divsChild>
                <w:div w:id="285039688">
                  <w:marLeft w:val="0"/>
                  <w:marRight w:val="0"/>
                  <w:marTop w:val="0"/>
                  <w:marBottom w:val="0"/>
                  <w:divBdr>
                    <w:top w:val="none" w:sz="0" w:space="0" w:color="auto"/>
                    <w:left w:val="none" w:sz="0" w:space="0" w:color="auto"/>
                    <w:bottom w:val="none" w:sz="0" w:space="0" w:color="auto"/>
                    <w:right w:val="none" w:sz="0" w:space="0" w:color="auto"/>
                  </w:divBdr>
                  <w:divsChild>
                    <w:div w:id="911617978">
                      <w:marLeft w:val="0"/>
                      <w:marRight w:val="-14400"/>
                      <w:marTop w:val="970"/>
                      <w:marBottom w:val="0"/>
                      <w:divBdr>
                        <w:top w:val="none" w:sz="0" w:space="0" w:color="auto"/>
                        <w:left w:val="none" w:sz="0" w:space="0" w:color="auto"/>
                        <w:bottom w:val="none" w:sz="0" w:space="0" w:color="auto"/>
                        <w:right w:val="none" w:sz="0" w:space="0" w:color="auto"/>
                      </w:divBdr>
                      <w:divsChild>
                        <w:div w:id="1525940305">
                          <w:marLeft w:val="0"/>
                          <w:marRight w:val="0"/>
                          <w:marTop w:val="0"/>
                          <w:marBottom w:val="0"/>
                          <w:divBdr>
                            <w:top w:val="none" w:sz="0" w:space="0" w:color="auto"/>
                            <w:left w:val="none" w:sz="0" w:space="0" w:color="auto"/>
                            <w:bottom w:val="none" w:sz="0" w:space="0" w:color="auto"/>
                            <w:right w:val="none" w:sz="0" w:space="0" w:color="auto"/>
                          </w:divBdr>
                          <w:divsChild>
                            <w:div w:id="895504755">
                              <w:marLeft w:val="0"/>
                              <w:marRight w:val="0"/>
                              <w:marTop w:val="0"/>
                              <w:marBottom w:val="0"/>
                              <w:divBdr>
                                <w:top w:val="none" w:sz="0" w:space="0" w:color="auto"/>
                                <w:left w:val="none" w:sz="0" w:space="0" w:color="auto"/>
                                <w:bottom w:val="none" w:sz="0" w:space="0" w:color="auto"/>
                                <w:right w:val="none" w:sz="0" w:space="0" w:color="auto"/>
                              </w:divBdr>
                              <w:divsChild>
                                <w:div w:id="1791586860">
                                  <w:marLeft w:val="0"/>
                                  <w:marRight w:val="0"/>
                                  <w:marTop w:val="0"/>
                                  <w:marBottom w:val="0"/>
                                  <w:divBdr>
                                    <w:top w:val="none" w:sz="0" w:space="0" w:color="auto"/>
                                    <w:left w:val="none" w:sz="0" w:space="0" w:color="auto"/>
                                    <w:bottom w:val="none" w:sz="0" w:space="0" w:color="auto"/>
                                    <w:right w:val="none" w:sz="0" w:space="0" w:color="auto"/>
                                  </w:divBdr>
                                  <w:divsChild>
                                    <w:div w:id="1603762951">
                                      <w:marLeft w:val="0"/>
                                      <w:marRight w:val="0"/>
                                      <w:marTop w:val="0"/>
                                      <w:marBottom w:val="0"/>
                                      <w:divBdr>
                                        <w:top w:val="none" w:sz="0" w:space="0" w:color="auto"/>
                                        <w:left w:val="none" w:sz="0" w:space="0" w:color="auto"/>
                                        <w:bottom w:val="none" w:sz="0" w:space="0" w:color="auto"/>
                                        <w:right w:val="none" w:sz="0" w:space="0" w:color="auto"/>
                                      </w:divBdr>
                                      <w:divsChild>
                                        <w:div w:id="35222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3068193">
      <w:bodyDiv w:val="1"/>
      <w:marLeft w:val="0"/>
      <w:marRight w:val="0"/>
      <w:marTop w:val="0"/>
      <w:marBottom w:val="0"/>
      <w:divBdr>
        <w:top w:val="none" w:sz="0" w:space="0" w:color="auto"/>
        <w:left w:val="none" w:sz="0" w:space="0" w:color="auto"/>
        <w:bottom w:val="none" w:sz="0" w:space="0" w:color="auto"/>
        <w:right w:val="none" w:sz="0" w:space="0" w:color="auto"/>
      </w:divBdr>
      <w:divsChild>
        <w:div w:id="335965359">
          <w:marLeft w:val="0"/>
          <w:marRight w:val="0"/>
          <w:marTop w:val="0"/>
          <w:marBottom w:val="0"/>
          <w:divBdr>
            <w:top w:val="none" w:sz="0" w:space="0" w:color="auto"/>
            <w:left w:val="none" w:sz="0" w:space="0" w:color="auto"/>
            <w:bottom w:val="none" w:sz="0" w:space="0" w:color="auto"/>
            <w:right w:val="none" w:sz="0" w:space="0" w:color="auto"/>
          </w:divBdr>
          <w:divsChild>
            <w:div w:id="100413971">
              <w:marLeft w:val="0"/>
              <w:marRight w:val="0"/>
              <w:marTop w:val="0"/>
              <w:marBottom w:val="0"/>
              <w:divBdr>
                <w:top w:val="none" w:sz="0" w:space="0" w:color="auto"/>
                <w:left w:val="none" w:sz="0" w:space="0" w:color="auto"/>
                <w:bottom w:val="none" w:sz="0" w:space="0" w:color="auto"/>
                <w:right w:val="none" w:sz="0" w:space="0" w:color="auto"/>
              </w:divBdr>
              <w:divsChild>
                <w:div w:id="1766342444">
                  <w:marLeft w:val="0"/>
                  <w:marRight w:val="0"/>
                  <w:marTop w:val="0"/>
                  <w:marBottom w:val="0"/>
                  <w:divBdr>
                    <w:top w:val="none" w:sz="0" w:space="0" w:color="auto"/>
                    <w:left w:val="none" w:sz="0" w:space="0" w:color="auto"/>
                    <w:bottom w:val="none" w:sz="0" w:space="0" w:color="auto"/>
                    <w:right w:val="none" w:sz="0" w:space="0" w:color="auto"/>
                  </w:divBdr>
                  <w:divsChild>
                    <w:div w:id="895315962">
                      <w:marLeft w:val="0"/>
                      <w:marRight w:val="0"/>
                      <w:marTop w:val="0"/>
                      <w:marBottom w:val="0"/>
                      <w:divBdr>
                        <w:top w:val="none" w:sz="0" w:space="0" w:color="auto"/>
                        <w:left w:val="none" w:sz="0" w:space="0" w:color="auto"/>
                        <w:bottom w:val="none" w:sz="0" w:space="0" w:color="auto"/>
                        <w:right w:val="none" w:sz="0" w:space="0" w:color="auto"/>
                      </w:divBdr>
                      <w:divsChild>
                        <w:div w:id="1332832338">
                          <w:marLeft w:val="0"/>
                          <w:marRight w:val="0"/>
                          <w:marTop w:val="0"/>
                          <w:marBottom w:val="0"/>
                          <w:divBdr>
                            <w:top w:val="single" w:sz="2" w:space="7" w:color="DDDDDD"/>
                            <w:left w:val="single" w:sz="2" w:space="8" w:color="DDDDDD"/>
                            <w:bottom w:val="single" w:sz="2" w:space="4" w:color="DDDDDD"/>
                            <w:right w:val="single" w:sz="2" w:space="8" w:color="DDDDDD"/>
                          </w:divBdr>
                          <w:divsChild>
                            <w:div w:id="1870873450">
                              <w:marLeft w:val="0"/>
                              <w:marRight w:val="0"/>
                              <w:marTop w:val="0"/>
                              <w:marBottom w:val="0"/>
                              <w:divBdr>
                                <w:top w:val="none" w:sz="0" w:space="0" w:color="auto"/>
                                <w:left w:val="none" w:sz="0" w:space="0" w:color="auto"/>
                                <w:bottom w:val="none" w:sz="0" w:space="0" w:color="auto"/>
                                <w:right w:val="none" w:sz="0" w:space="0" w:color="auto"/>
                              </w:divBdr>
                              <w:divsChild>
                                <w:div w:id="1889292617">
                                  <w:marLeft w:val="0"/>
                                  <w:marRight w:val="0"/>
                                  <w:marTop w:val="25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3121845">
      <w:bodyDiv w:val="1"/>
      <w:marLeft w:val="0"/>
      <w:marRight w:val="0"/>
      <w:marTop w:val="0"/>
      <w:marBottom w:val="0"/>
      <w:divBdr>
        <w:top w:val="none" w:sz="0" w:space="0" w:color="auto"/>
        <w:left w:val="none" w:sz="0" w:space="0" w:color="auto"/>
        <w:bottom w:val="none" w:sz="0" w:space="0" w:color="auto"/>
        <w:right w:val="none" w:sz="0" w:space="0" w:color="auto"/>
      </w:divBdr>
      <w:divsChild>
        <w:div w:id="290013233">
          <w:marLeft w:val="0"/>
          <w:marRight w:val="0"/>
          <w:marTop w:val="0"/>
          <w:marBottom w:val="0"/>
          <w:divBdr>
            <w:top w:val="none" w:sz="0" w:space="0" w:color="auto"/>
            <w:left w:val="none" w:sz="0" w:space="0" w:color="auto"/>
            <w:bottom w:val="none" w:sz="0" w:space="0" w:color="auto"/>
            <w:right w:val="none" w:sz="0" w:space="0" w:color="auto"/>
          </w:divBdr>
          <w:divsChild>
            <w:div w:id="50005980">
              <w:marLeft w:val="0"/>
              <w:marRight w:val="0"/>
              <w:marTop w:val="0"/>
              <w:marBottom w:val="0"/>
              <w:divBdr>
                <w:top w:val="none" w:sz="0" w:space="0" w:color="auto"/>
                <w:left w:val="none" w:sz="0" w:space="0" w:color="auto"/>
                <w:bottom w:val="none" w:sz="0" w:space="0" w:color="auto"/>
                <w:right w:val="none" w:sz="0" w:space="0" w:color="auto"/>
              </w:divBdr>
              <w:divsChild>
                <w:div w:id="1660886535">
                  <w:marLeft w:val="0"/>
                  <w:marRight w:val="0"/>
                  <w:marTop w:val="0"/>
                  <w:marBottom w:val="0"/>
                  <w:divBdr>
                    <w:top w:val="none" w:sz="0" w:space="0" w:color="auto"/>
                    <w:left w:val="none" w:sz="0" w:space="0" w:color="auto"/>
                    <w:bottom w:val="none" w:sz="0" w:space="0" w:color="auto"/>
                    <w:right w:val="none" w:sz="0" w:space="0" w:color="auto"/>
                  </w:divBdr>
                  <w:divsChild>
                    <w:div w:id="817304650">
                      <w:marLeft w:val="0"/>
                      <w:marRight w:val="0"/>
                      <w:marTop w:val="0"/>
                      <w:marBottom w:val="0"/>
                      <w:divBdr>
                        <w:top w:val="none" w:sz="0" w:space="0" w:color="auto"/>
                        <w:left w:val="none" w:sz="0" w:space="0" w:color="auto"/>
                        <w:bottom w:val="none" w:sz="0" w:space="0" w:color="auto"/>
                        <w:right w:val="none" w:sz="0" w:space="0" w:color="auto"/>
                      </w:divBdr>
                      <w:divsChild>
                        <w:div w:id="101339209">
                          <w:marLeft w:val="0"/>
                          <w:marRight w:val="0"/>
                          <w:marTop w:val="0"/>
                          <w:marBottom w:val="0"/>
                          <w:divBdr>
                            <w:top w:val="single" w:sz="2" w:space="7" w:color="DDDDDD"/>
                            <w:left w:val="single" w:sz="2" w:space="8" w:color="DDDDDD"/>
                            <w:bottom w:val="single" w:sz="2" w:space="4" w:color="DDDDDD"/>
                            <w:right w:val="single" w:sz="2" w:space="8" w:color="DDDDDD"/>
                          </w:divBdr>
                          <w:divsChild>
                            <w:div w:id="1984850341">
                              <w:marLeft w:val="0"/>
                              <w:marRight w:val="0"/>
                              <w:marTop w:val="0"/>
                              <w:marBottom w:val="0"/>
                              <w:divBdr>
                                <w:top w:val="none" w:sz="0" w:space="0" w:color="auto"/>
                                <w:left w:val="none" w:sz="0" w:space="0" w:color="auto"/>
                                <w:bottom w:val="none" w:sz="0" w:space="0" w:color="auto"/>
                                <w:right w:val="none" w:sz="0" w:space="0" w:color="auto"/>
                              </w:divBdr>
                              <w:divsChild>
                                <w:div w:id="354645">
                                  <w:marLeft w:val="0"/>
                                  <w:marRight w:val="0"/>
                                  <w:marTop w:val="25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1817695">
      <w:bodyDiv w:val="1"/>
      <w:marLeft w:val="0"/>
      <w:marRight w:val="0"/>
      <w:marTop w:val="0"/>
      <w:marBottom w:val="0"/>
      <w:divBdr>
        <w:top w:val="none" w:sz="0" w:space="0" w:color="auto"/>
        <w:left w:val="none" w:sz="0" w:space="0" w:color="auto"/>
        <w:bottom w:val="none" w:sz="0" w:space="0" w:color="auto"/>
        <w:right w:val="none" w:sz="0" w:space="0" w:color="auto"/>
      </w:divBdr>
      <w:divsChild>
        <w:div w:id="1464888762">
          <w:marLeft w:val="0"/>
          <w:marRight w:val="0"/>
          <w:marTop w:val="0"/>
          <w:marBottom w:val="0"/>
          <w:divBdr>
            <w:top w:val="none" w:sz="0" w:space="0" w:color="auto"/>
            <w:left w:val="none" w:sz="0" w:space="0" w:color="auto"/>
            <w:bottom w:val="none" w:sz="0" w:space="0" w:color="auto"/>
            <w:right w:val="none" w:sz="0" w:space="0" w:color="auto"/>
          </w:divBdr>
          <w:divsChild>
            <w:div w:id="1508055164">
              <w:marLeft w:val="0"/>
              <w:marRight w:val="0"/>
              <w:marTop w:val="0"/>
              <w:marBottom w:val="0"/>
              <w:divBdr>
                <w:top w:val="none" w:sz="0" w:space="0" w:color="auto"/>
                <w:left w:val="none" w:sz="0" w:space="0" w:color="auto"/>
                <w:bottom w:val="none" w:sz="0" w:space="0" w:color="auto"/>
                <w:right w:val="none" w:sz="0" w:space="0" w:color="auto"/>
              </w:divBdr>
              <w:divsChild>
                <w:div w:id="1889997387">
                  <w:marLeft w:val="0"/>
                  <w:marRight w:val="0"/>
                  <w:marTop w:val="0"/>
                  <w:marBottom w:val="0"/>
                  <w:divBdr>
                    <w:top w:val="none" w:sz="0" w:space="0" w:color="auto"/>
                    <w:left w:val="none" w:sz="0" w:space="0" w:color="auto"/>
                    <w:bottom w:val="none" w:sz="0" w:space="0" w:color="auto"/>
                    <w:right w:val="none" w:sz="0" w:space="0" w:color="auto"/>
                  </w:divBdr>
                  <w:divsChild>
                    <w:div w:id="659968299">
                      <w:marLeft w:val="0"/>
                      <w:marRight w:val="0"/>
                      <w:marTop w:val="0"/>
                      <w:marBottom w:val="0"/>
                      <w:divBdr>
                        <w:top w:val="none" w:sz="0" w:space="0" w:color="auto"/>
                        <w:left w:val="none" w:sz="0" w:space="0" w:color="auto"/>
                        <w:bottom w:val="none" w:sz="0" w:space="0" w:color="auto"/>
                        <w:right w:val="none" w:sz="0" w:space="0" w:color="auto"/>
                      </w:divBdr>
                      <w:divsChild>
                        <w:div w:id="1961645106">
                          <w:marLeft w:val="0"/>
                          <w:marRight w:val="0"/>
                          <w:marTop w:val="0"/>
                          <w:marBottom w:val="0"/>
                          <w:divBdr>
                            <w:top w:val="single" w:sz="2" w:space="7" w:color="DDDDDD"/>
                            <w:left w:val="single" w:sz="2" w:space="8" w:color="DDDDDD"/>
                            <w:bottom w:val="single" w:sz="2" w:space="4" w:color="DDDDDD"/>
                            <w:right w:val="single" w:sz="2" w:space="8" w:color="DDDDDD"/>
                          </w:divBdr>
                          <w:divsChild>
                            <w:div w:id="2047489498">
                              <w:marLeft w:val="0"/>
                              <w:marRight w:val="0"/>
                              <w:marTop w:val="0"/>
                              <w:marBottom w:val="0"/>
                              <w:divBdr>
                                <w:top w:val="none" w:sz="0" w:space="0" w:color="auto"/>
                                <w:left w:val="none" w:sz="0" w:space="0" w:color="auto"/>
                                <w:bottom w:val="none" w:sz="0" w:space="0" w:color="auto"/>
                                <w:right w:val="none" w:sz="0" w:space="0" w:color="auto"/>
                              </w:divBdr>
                              <w:divsChild>
                                <w:div w:id="1826697332">
                                  <w:marLeft w:val="0"/>
                                  <w:marRight w:val="0"/>
                                  <w:marTop w:val="25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457037">
      <w:bodyDiv w:val="1"/>
      <w:marLeft w:val="0"/>
      <w:marRight w:val="0"/>
      <w:marTop w:val="0"/>
      <w:marBottom w:val="0"/>
      <w:divBdr>
        <w:top w:val="none" w:sz="0" w:space="0" w:color="auto"/>
        <w:left w:val="none" w:sz="0" w:space="0" w:color="auto"/>
        <w:bottom w:val="none" w:sz="0" w:space="0" w:color="auto"/>
        <w:right w:val="none" w:sz="0" w:space="0" w:color="auto"/>
      </w:divBdr>
      <w:divsChild>
        <w:div w:id="290064032">
          <w:marLeft w:val="0"/>
          <w:marRight w:val="0"/>
          <w:marTop w:val="0"/>
          <w:marBottom w:val="0"/>
          <w:divBdr>
            <w:top w:val="none" w:sz="0" w:space="0" w:color="auto"/>
            <w:left w:val="none" w:sz="0" w:space="0" w:color="auto"/>
            <w:bottom w:val="none" w:sz="0" w:space="0" w:color="auto"/>
            <w:right w:val="none" w:sz="0" w:space="0" w:color="auto"/>
          </w:divBdr>
          <w:divsChild>
            <w:div w:id="834077576">
              <w:marLeft w:val="0"/>
              <w:marRight w:val="0"/>
              <w:marTop w:val="0"/>
              <w:marBottom w:val="0"/>
              <w:divBdr>
                <w:top w:val="none" w:sz="0" w:space="0" w:color="auto"/>
                <w:left w:val="none" w:sz="0" w:space="0" w:color="auto"/>
                <w:bottom w:val="none" w:sz="0" w:space="0" w:color="auto"/>
                <w:right w:val="none" w:sz="0" w:space="0" w:color="auto"/>
              </w:divBdr>
              <w:divsChild>
                <w:div w:id="1619146734">
                  <w:marLeft w:val="0"/>
                  <w:marRight w:val="0"/>
                  <w:marTop w:val="0"/>
                  <w:marBottom w:val="0"/>
                  <w:divBdr>
                    <w:top w:val="none" w:sz="0" w:space="0" w:color="auto"/>
                    <w:left w:val="none" w:sz="0" w:space="0" w:color="auto"/>
                    <w:bottom w:val="none" w:sz="0" w:space="0" w:color="auto"/>
                    <w:right w:val="none" w:sz="0" w:space="0" w:color="auto"/>
                  </w:divBdr>
                  <w:divsChild>
                    <w:div w:id="886837692">
                      <w:marLeft w:val="0"/>
                      <w:marRight w:val="0"/>
                      <w:marTop w:val="0"/>
                      <w:marBottom w:val="0"/>
                      <w:divBdr>
                        <w:top w:val="none" w:sz="0" w:space="0" w:color="auto"/>
                        <w:left w:val="none" w:sz="0" w:space="0" w:color="auto"/>
                        <w:bottom w:val="none" w:sz="0" w:space="0" w:color="auto"/>
                        <w:right w:val="none" w:sz="0" w:space="0" w:color="auto"/>
                      </w:divBdr>
                      <w:divsChild>
                        <w:div w:id="1512798728">
                          <w:marLeft w:val="0"/>
                          <w:marRight w:val="0"/>
                          <w:marTop w:val="0"/>
                          <w:marBottom w:val="0"/>
                          <w:divBdr>
                            <w:top w:val="single" w:sz="2" w:space="7" w:color="DDDDDD"/>
                            <w:left w:val="single" w:sz="2" w:space="8" w:color="DDDDDD"/>
                            <w:bottom w:val="single" w:sz="2" w:space="4" w:color="DDDDDD"/>
                            <w:right w:val="single" w:sz="2" w:space="8" w:color="DDDDDD"/>
                          </w:divBdr>
                          <w:divsChild>
                            <w:div w:id="362246818">
                              <w:marLeft w:val="0"/>
                              <w:marRight w:val="0"/>
                              <w:marTop w:val="0"/>
                              <w:marBottom w:val="0"/>
                              <w:divBdr>
                                <w:top w:val="none" w:sz="0" w:space="0" w:color="auto"/>
                                <w:left w:val="none" w:sz="0" w:space="0" w:color="auto"/>
                                <w:bottom w:val="none" w:sz="0" w:space="0" w:color="auto"/>
                                <w:right w:val="none" w:sz="0" w:space="0" w:color="auto"/>
                              </w:divBdr>
                              <w:divsChild>
                                <w:div w:id="21633033">
                                  <w:marLeft w:val="0"/>
                                  <w:marRight w:val="0"/>
                                  <w:marTop w:val="25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4882706">
      <w:bodyDiv w:val="1"/>
      <w:marLeft w:val="0"/>
      <w:marRight w:val="0"/>
      <w:marTop w:val="0"/>
      <w:marBottom w:val="0"/>
      <w:divBdr>
        <w:top w:val="none" w:sz="0" w:space="0" w:color="auto"/>
        <w:left w:val="none" w:sz="0" w:space="0" w:color="auto"/>
        <w:bottom w:val="none" w:sz="0" w:space="0" w:color="auto"/>
        <w:right w:val="none" w:sz="0" w:space="0" w:color="auto"/>
      </w:divBdr>
      <w:divsChild>
        <w:div w:id="522868420">
          <w:marLeft w:val="0"/>
          <w:marRight w:val="0"/>
          <w:marTop w:val="150"/>
          <w:marBottom w:val="150"/>
          <w:divBdr>
            <w:top w:val="none" w:sz="0" w:space="0" w:color="auto"/>
            <w:left w:val="none" w:sz="0" w:space="0" w:color="auto"/>
            <w:bottom w:val="none" w:sz="0" w:space="0" w:color="auto"/>
            <w:right w:val="none" w:sz="0" w:space="0" w:color="auto"/>
          </w:divBdr>
          <w:divsChild>
            <w:div w:id="1935164735">
              <w:marLeft w:val="0"/>
              <w:marRight w:val="0"/>
              <w:marTop w:val="0"/>
              <w:marBottom w:val="0"/>
              <w:divBdr>
                <w:top w:val="none" w:sz="0" w:space="0" w:color="auto"/>
                <w:left w:val="none" w:sz="0" w:space="0" w:color="auto"/>
                <w:bottom w:val="none" w:sz="0" w:space="0" w:color="auto"/>
                <w:right w:val="none" w:sz="0" w:space="0" w:color="auto"/>
              </w:divBdr>
              <w:divsChild>
                <w:div w:id="1900362038">
                  <w:marLeft w:val="0"/>
                  <w:marRight w:val="0"/>
                  <w:marTop w:val="0"/>
                  <w:marBottom w:val="0"/>
                  <w:divBdr>
                    <w:top w:val="none" w:sz="0" w:space="0" w:color="auto"/>
                    <w:left w:val="none" w:sz="0" w:space="0" w:color="auto"/>
                    <w:bottom w:val="none" w:sz="0" w:space="0" w:color="auto"/>
                    <w:right w:val="none" w:sz="0" w:space="0" w:color="auto"/>
                  </w:divBdr>
                  <w:divsChild>
                    <w:div w:id="510488877">
                      <w:marLeft w:val="0"/>
                      <w:marRight w:val="-14400"/>
                      <w:marTop w:val="970"/>
                      <w:marBottom w:val="0"/>
                      <w:divBdr>
                        <w:top w:val="none" w:sz="0" w:space="0" w:color="auto"/>
                        <w:left w:val="none" w:sz="0" w:space="0" w:color="auto"/>
                        <w:bottom w:val="none" w:sz="0" w:space="0" w:color="auto"/>
                        <w:right w:val="none" w:sz="0" w:space="0" w:color="auto"/>
                      </w:divBdr>
                      <w:divsChild>
                        <w:div w:id="1856724699">
                          <w:marLeft w:val="0"/>
                          <w:marRight w:val="0"/>
                          <w:marTop w:val="0"/>
                          <w:marBottom w:val="0"/>
                          <w:divBdr>
                            <w:top w:val="none" w:sz="0" w:space="0" w:color="auto"/>
                            <w:left w:val="none" w:sz="0" w:space="0" w:color="auto"/>
                            <w:bottom w:val="none" w:sz="0" w:space="0" w:color="auto"/>
                            <w:right w:val="none" w:sz="0" w:space="0" w:color="auto"/>
                          </w:divBdr>
                          <w:divsChild>
                            <w:div w:id="84226698">
                              <w:marLeft w:val="0"/>
                              <w:marRight w:val="0"/>
                              <w:marTop w:val="0"/>
                              <w:marBottom w:val="0"/>
                              <w:divBdr>
                                <w:top w:val="none" w:sz="0" w:space="0" w:color="auto"/>
                                <w:left w:val="none" w:sz="0" w:space="0" w:color="auto"/>
                                <w:bottom w:val="none" w:sz="0" w:space="0" w:color="auto"/>
                                <w:right w:val="none" w:sz="0" w:space="0" w:color="auto"/>
                              </w:divBdr>
                              <w:divsChild>
                                <w:div w:id="831676379">
                                  <w:marLeft w:val="0"/>
                                  <w:marRight w:val="0"/>
                                  <w:marTop w:val="0"/>
                                  <w:marBottom w:val="0"/>
                                  <w:divBdr>
                                    <w:top w:val="none" w:sz="0" w:space="0" w:color="auto"/>
                                    <w:left w:val="none" w:sz="0" w:space="0" w:color="auto"/>
                                    <w:bottom w:val="none" w:sz="0" w:space="0" w:color="auto"/>
                                    <w:right w:val="none" w:sz="0" w:space="0" w:color="auto"/>
                                  </w:divBdr>
                                  <w:divsChild>
                                    <w:div w:id="1403403316">
                                      <w:marLeft w:val="0"/>
                                      <w:marRight w:val="0"/>
                                      <w:marTop w:val="0"/>
                                      <w:marBottom w:val="0"/>
                                      <w:divBdr>
                                        <w:top w:val="none" w:sz="0" w:space="0" w:color="auto"/>
                                        <w:left w:val="none" w:sz="0" w:space="0" w:color="auto"/>
                                        <w:bottom w:val="none" w:sz="0" w:space="0" w:color="auto"/>
                                        <w:right w:val="none" w:sz="0" w:space="0" w:color="auto"/>
                                      </w:divBdr>
                                      <w:divsChild>
                                        <w:div w:id="61074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3202069">
      <w:bodyDiv w:val="1"/>
      <w:marLeft w:val="0"/>
      <w:marRight w:val="0"/>
      <w:marTop w:val="0"/>
      <w:marBottom w:val="0"/>
      <w:divBdr>
        <w:top w:val="none" w:sz="0" w:space="0" w:color="auto"/>
        <w:left w:val="none" w:sz="0" w:space="0" w:color="auto"/>
        <w:bottom w:val="none" w:sz="0" w:space="0" w:color="auto"/>
        <w:right w:val="none" w:sz="0" w:space="0" w:color="auto"/>
      </w:divBdr>
      <w:divsChild>
        <w:div w:id="936712375">
          <w:marLeft w:val="0"/>
          <w:marRight w:val="0"/>
          <w:marTop w:val="0"/>
          <w:marBottom w:val="0"/>
          <w:divBdr>
            <w:top w:val="none" w:sz="0" w:space="0" w:color="auto"/>
            <w:left w:val="none" w:sz="0" w:space="0" w:color="auto"/>
            <w:bottom w:val="none" w:sz="0" w:space="0" w:color="auto"/>
            <w:right w:val="none" w:sz="0" w:space="0" w:color="auto"/>
          </w:divBdr>
          <w:divsChild>
            <w:div w:id="2023627215">
              <w:marLeft w:val="3300"/>
              <w:marRight w:val="150"/>
              <w:marTop w:val="450"/>
              <w:marBottom w:val="150"/>
              <w:divBdr>
                <w:top w:val="none" w:sz="0" w:space="0" w:color="auto"/>
                <w:left w:val="none" w:sz="0" w:space="0" w:color="auto"/>
                <w:bottom w:val="none" w:sz="0" w:space="0" w:color="auto"/>
                <w:right w:val="none" w:sz="0" w:space="0" w:color="auto"/>
              </w:divBdr>
              <w:divsChild>
                <w:div w:id="751436596">
                  <w:marLeft w:val="0"/>
                  <w:marRight w:val="0"/>
                  <w:marTop w:val="0"/>
                  <w:marBottom w:val="150"/>
                  <w:divBdr>
                    <w:top w:val="none" w:sz="0" w:space="0" w:color="auto"/>
                    <w:left w:val="none" w:sz="0" w:space="0" w:color="auto"/>
                    <w:bottom w:val="none" w:sz="0" w:space="0" w:color="auto"/>
                    <w:right w:val="none" w:sz="0" w:space="0" w:color="auto"/>
                  </w:divBdr>
                </w:div>
                <w:div w:id="2055424689">
                  <w:marLeft w:val="0"/>
                  <w:marRight w:val="0"/>
                  <w:marTop w:val="0"/>
                  <w:marBottom w:val="0"/>
                  <w:divBdr>
                    <w:top w:val="none" w:sz="0" w:space="0" w:color="auto"/>
                    <w:left w:val="none" w:sz="0" w:space="0" w:color="auto"/>
                    <w:bottom w:val="none" w:sz="0" w:space="0" w:color="auto"/>
                    <w:right w:val="none" w:sz="0" w:space="0" w:color="auto"/>
                  </w:divBdr>
                  <w:divsChild>
                    <w:div w:id="1987316153">
                      <w:marLeft w:val="0"/>
                      <w:marRight w:val="0"/>
                      <w:marTop w:val="0"/>
                      <w:marBottom w:val="0"/>
                      <w:divBdr>
                        <w:top w:val="none" w:sz="0" w:space="0" w:color="auto"/>
                        <w:left w:val="none" w:sz="0" w:space="0" w:color="auto"/>
                        <w:bottom w:val="none" w:sz="0" w:space="0" w:color="auto"/>
                        <w:right w:val="none" w:sz="0" w:space="0" w:color="auto"/>
                      </w:divBdr>
                      <w:divsChild>
                        <w:div w:id="181659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7512166">
      <w:bodyDiv w:val="1"/>
      <w:marLeft w:val="0"/>
      <w:marRight w:val="0"/>
      <w:marTop w:val="0"/>
      <w:marBottom w:val="0"/>
      <w:divBdr>
        <w:top w:val="none" w:sz="0" w:space="0" w:color="auto"/>
        <w:left w:val="none" w:sz="0" w:space="0" w:color="auto"/>
        <w:bottom w:val="none" w:sz="0" w:space="0" w:color="auto"/>
        <w:right w:val="none" w:sz="0" w:space="0" w:color="auto"/>
      </w:divBdr>
      <w:divsChild>
        <w:div w:id="1140271769">
          <w:marLeft w:val="0"/>
          <w:marRight w:val="0"/>
          <w:marTop w:val="0"/>
          <w:marBottom w:val="0"/>
          <w:divBdr>
            <w:top w:val="none" w:sz="0" w:space="0" w:color="auto"/>
            <w:left w:val="none" w:sz="0" w:space="0" w:color="auto"/>
            <w:bottom w:val="none" w:sz="0" w:space="0" w:color="auto"/>
            <w:right w:val="none" w:sz="0" w:space="0" w:color="auto"/>
          </w:divBdr>
          <w:divsChild>
            <w:div w:id="1976132066">
              <w:marLeft w:val="0"/>
              <w:marRight w:val="0"/>
              <w:marTop w:val="0"/>
              <w:marBottom w:val="0"/>
              <w:divBdr>
                <w:top w:val="none" w:sz="0" w:space="0" w:color="auto"/>
                <w:left w:val="none" w:sz="0" w:space="0" w:color="auto"/>
                <w:bottom w:val="none" w:sz="0" w:space="0" w:color="auto"/>
                <w:right w:val="none" w:sz="0" w:space="0" w:color="auto"/>
              </w:divBdr>
              <w:divsChild>
                <w:div w:id="213084731">
                  <w:marLeft w:val="0"/>
                  <w:marRight w:val="0"/>
                  <w:marTop w:val="0"/>
                  <w:marBottom w:val="0"/>
                  <w:divBdr>
                    <w:top w:val="none" w:sz="0" w:space="0" w:color="auto"/>
                    <w:left w:val="none" w:sz="0" w:space="0" w:color="auto"/>
                    <w:bottom w:val="none" w:sz="0" w:space="0" w:color="auto"/>
                    <w:right w:val="none" w:sz="0" w:space="0" w:color="auto"/>
                  </w:divBdr>
                  <w:divsChild>
                    <w:div w:id="1202521842">
                      <w:marLeft w:val="0"/>
                      <w:marRight w:val="0"/>
                      <w:marTop w:val="0"/>
                      <w:marBottom w:val="0"/>
                      <w:divBdr>
                        <w:top w:val="none" w:sz="0" w:space="0" w:color="auto"/>
                        <w:left w:val="none" w:sz="0" w:space="0" w:color="auto"/>
                        <w:bottom w:val="none" w:sz="0" w:space="0" w:color="auto"/>
                        <w:right w:val="none" w:sz="0" w:space="0" w:color="auto"/>
                      </w:divBdr>
                      <w:divsChild>
                        <w:div w:id="1548371658">
                          <w:marLeft w:val="0"/>
                          <w:marRight w:val="0"/>
                          <w:marTop w:val="0"/>
                          <w:marBottom w:val="0"/>
                          <w:divBdr>
                            <w:top w:val="single" w:sz="2" w:space="7" w:color="DDDDDD"/>
                            <w:left w:val="single" w:sz="2" w:space="8" w:color="DDDDDD"/>
                            <w:bottom w:val="single" w:sz="2" w:space="4" w:color="DDDDDD"/>
                            <w:right w:val="single" w:sz="2" w:space="8" w:color="DDDDDD"/>
                          </w:divBdr>
                          <w:divsChild>
                            <w:div w:id="1897009172">
                              <w:marLeft w:val="0"/>
                              <w:marRight w:val="0"/>
                              <w:marTop w:val="0"/>
                              <w:marBottom w:val="0"/>
                              <w:divBdr>
                                <w:top w:val="none" w:sz="0" w:space="0" w:color="auto"/>
                                <w:left w:val="none" w:sz="0" w:space="0" w:color="auto"/>
                                <w:bottom w:val="none" w:sz="0" w:space="0" w:color="auto"/>
                                <w:right w:val="none" w:sz="0" w:space="0" w:color="auto"/>
                              </w:divBdr>
                              <w:divsChild>
                                <w:div w:id="1744331933">
                                  <w:marLeft w:val="0"/>
                                  <w:marRight w:val="0"/>
                                  <w:marTop w:val="25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5589449">
      <w:bodyDiv w:val="1"/>
      <w:marLeft w:val="0"/>
      <w:marRight w:val="0"/>
      <w:marTop w:val="0"/>
      <w:marBottom w:val="0"/>
      <w:divBdr>
        <w:top w:val="none" w:sz="0" w:space="0" w:color="auto"/>
        <w:left w:val="none" w:sz="0" w:space="0" w:color="auto"/>
        <w:bottom w:val="none" w:sz="0" w:space="0" w:color="auto"/>
        <w:right w:val="none" w:sz="0" w:space="0" w:color="auto"/>
      </w:divBdr>
      <w:divsChild>
        <w:div w:id="728113353">
          <w:marLeft w:val="0"/>
          <w:marRight w:val="0"/>
          <w:marTop w:val="0"/>
          <w:marBottom w:val="0"/>
          <w:divBdr>
            <w:top w:val="none" w:sz="0" w:space="0" w:color="auto"/>
            <w:left w:val="none" w:sz="0" w:space="0" w:color="auto"/>
            <w:bottom w:val="none" w:sz="0" w:space="0" w:color="auto"/>
            <w:right w:val="none" w:sz="0" w:space="0" w:color="auto"/>
          </w:divBdr>
          <w:divsChild>
            <w:div w:id="1356036686">
              <w:marLeft w:val="0"/>
              <w:marRight w:val="0"/>
              <w:marTop w:val="0"/>
              <w:marBottom w:val="0"/>
              <w:divBdr>
                <w:top w:val="none" w:sz="0" w:space="0" w:color="auto"/>
                <w:left w:val="none" w:sz="0" w:space="0" w:color="auto"/>
                <w:bottom w:val="none" w:sz="0" w:space="0" w:color="auto"/>
                <w:right w:val="none" w:sz="0" w:space="0" w:color="auto"/>
              </w:divBdr>
              <w:divsChild>
                <w:div w:id="2140537985">
                  <w:marLeft w:val="0"/>
                  <w:marRight w:val="0"/>
                  <w:marTop w:val="0"/>
                  <w:marBottom w:val="0"/>
                  <w:divBdr>
                    <w:top w:val="none" w:sz="0" w:space="0" w:color="auto"/>
                    <w:left w:val="none" w:sz="0" w:space="0" w:color="auto"/>
                    <w:bottom w:val="none" w:sz="0" w:space="0" w:color="auto"/>
                    <w:right w:val="none" w:sz="0" w:space="0" w:color="auto"/>
                  </w:divBdr>
                  <w:divsChild>
                    <w:div w:id="353001699">
                      <w:marLeft w:val="0"/>
                      <w:marRight w:val="0"/>
                      <w:marTop w:val="0"/>
                      <w:marBottom w:val="0"/>
                      <w:divBdr>
                        <w:top w:val="none" w:sz="0" w:space="0" w:color="auto"/>
                        <w:left w:val="none" w:sz="0" w:space="0" w:color="auto"/>
                        <w:bottom w:val="none" w:sz="0" w:space="0" w:color="auto"/>
                        <w:right w:val="none" w:sz="0" w:space="0" w:color="auto"/>
                      </w:divBdr>
                      <w:divsChild>
                        <w:div w:id="865751486">
                          <w:marLeft w:val="0"/>
                          <w:marRight w:val="0"/>
                          <w:marTop w:val="0"/>
                          <w:marBottom w:val="0"/>
                          <w:divBdr>
                            <w:top w:val="single" w:sz="2" w:space="7" w:color="DDDDDD"/>
                            <w:left w:val="single" w:sz="2" w:space="8" w:color="DDDDDD"/>
                            <w:bottom w:val="single" w:sz="2" w:space="4" w:color="DDDDDD"/>
                            <w:right w:val="single" w:sz="2" w:space="8" w:color="DDDDDD"/>
                          </w:divBdr>
                          <w:divsChild>
                            <w:div w:id="759644606">
                              <w:marLeft w:val="0"/>
                              <w:marRight w:val="0"/>
                              <w:marTop w:val="0"/>
                              <w:marBottom w:val="0"/>
                              <w:divBdr>
                                <w:top w:val="none" w:sz="0" w:space="0" w:color="auto"/>
                                <w:left w:val="none" w:sz="0" w:space="0" w:color="auto"/>
                                <w:bottom w:val="none" w:sz="0" w:space="0" w:color="auto"/>
                                <w:right w:val="none" w:sz="0" w:space="0" w:color="auto"/>
                              </w:divBdr>
                              <w:divsChild>
                                <w:div w:id="948967690">
                                  <w:marLeft w:val="0"/>
                                  <w:marRight w:val="0"/>
                                  <w:marTop w:val="25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3602026">
      <w:bodyDiv w:val="1"/>
      <w:marLeft w:val="0"/>
      <w:marRight w:val="0"/>
      <w:marTop w:val="0"/>
      <w:marBottom w:val="0"/>
      <w:divBdr>
        <w:top w:val="none" w:sz="0" w:space="0" w:color="auto"/>
        <w:left w:val="none" w:sz="0" w:space="0" w:color="auto"/>
        <w:bottom w:val="none" w:sz="0" w:space="0" w:color="auto"/>
        <w:right w:val="none" w:sz="0" w:space="0" w:color="auto"/>
      </w:divBdr>
      <w:divsChild>
        <w:div w:id="398555544">
          <w:marLeft w:val="0"/>
          <w:marRight w:val="0"/>
          <w:marTop w:val="0"/>
          <w:marBottom w:val="0"/>
          <w:divBdr>
            <w:top w:val="none" w:sz="0" w:space="0" w:color="auto"/>
            <w:left w:val="none" w:sz="0" w:space="0" w:color="auto"/>
            <w:bottom w:val="none" w:sz="0" w:space="0" w:color="auto"/>
            <w:right w:val="none" w:sz="0" w:space="0" w:color="auto"/>
          </w:divBdr>
          <w:divsChild>
            <w:div w:id="1619875536">
              <w:marLeft w:val="0"/>
              <w:marRight w:val="0"/>
              <w:marTop w:val="0"/>
              <w:marBottom w:val="0"/>
              <w:divBdr>
                <w:top w:val="none" w:sz="0" w:space="0" w:color="auto"/>
                <w:left w:val="none" w:sz="0" w:space="0" w:color="auto"/>
                <w:bottom w:val="none" w:sz="0" w:space="0" w:color="auto"/>
                <w:right w:val="none" w:sz="0" w:space="0" w:color="auto"/>
              </w:divBdr>
              <w:divsChild>
                <w:div w:id="319501231">
                  <w:marLeft w:val="0"/>
                  <w:marRight w:val="0"/>
                  <w:marTop w:val="0"/>
                  <w:marBottom w:val="0"/>
                  <w:divBdr>
                    <w:top w:val="none" w:sz="0" w:space="0" w:color="auto"/>
                    <w:left w:val="none" w:sz="0" w:space="0" w:color="auto"/>
                    <w:bottom w:val="none" w:sz="0" w:space="0" w:color="auto"/>
                    <w:right w:val="none" w:sz="0" w:space="0" w:color="auto"/>
                  </w:divBdr>
                  <w:divsChild>
                    <w:div w:id="1018042957">
                      <w:marLeft w:val="0"/>
                      <w:marRight w:val="0"/>
                      <w:marTop w:val="0"/>
                      <w:marBottom w:val="0"/>
                      <w:divBdr>
                        <w:top w:val="none" w:sz="0" w:space="0" w:color="auto"/>
                        <w:left w:val="none" w:sz="0" w:space="0" w:color="auto"/>
                        <w:bottom w:val="none" w:sz="0" w:space="0" w:color="auto"/>
                        <w:right w:val="none" w:sz="0" w:space="0" w:color="auto"/>
                      </w:divBdr>
                      <w:divsChild>
                        <w:div w:id="533613388">
                          <w:marLeft w:val="0"/>
                          <w:marRight w:val="0"/>
                          <w:marTop w:val="0"/>
                          <w:marBottom w:val="0"/>
                          <w:divBdr>
                            <w:top w:val="single" w:sz="2" w:space="7" w:color="DDDDDD"/>
                            <w:left w:val="single" w:sz="2" w:space="8" w:color="DDDDDD"/>
                            <w:bottom w:val="single" w:sz="2" w:space="4" w:color="DDDDDD"/>
                            <w:right w:val="single" w:sz="2" w:space="8" w:color="DDDDDD"/>
                          </w:divBdr>
                          <w:divsChild>
                            <w:div w:id="33429833">
                              <w:marLeft w:val="0"/>
                              <w:marRight w:val="0"/>
                              <w:marTop w:val="0"/>
                              <w:marBottom w:val="0"/>
                              <w:divBdr>
                                <w:top w:val="none" w:sz="0" w:space="0" w:color="auto"/>
                                <w:left w:val="none" w:sz="0" w:space="0" w:color="auto"/>
                                <w:bottom w:val="none" w:sz="0" w:space="0" w:color="auto"/>
                                <w:right w:val="none" w:sz="0" w:space="0" w:color="auto"/>
                              </w:divBdr>
                              <w:divsChild>
                                <w:div w:id="836268687">
                                  <w:marLeft w:val="0"/>
                                  <w:marRight w:val="0"/>
                                  <w:marTop w:val="25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eakspeak.com/resources/grammar-rules/modal-verbs/past-probability-must-have-cant-have-couldnt-have" TargetMode="External"/><Relationship Id="rId13" Type="http://schemas.openxmlformats.org/officeDocument/2006/relationships/hyperlink" Target="http://speakspeak.com/resources/grammar-rules/modal-verbs/must-have-to" TargetMode="External"/><Relationship Id="rId3" Type="http://schemas.openxmlformats.org/officeDocument/2006/relationships/settings" Target="settings.xml"/><Relationship Id="rId7" Type="http://schemas.openxmlformats.org/officeDocument/2006/relationships/hyperlink" Target="http://speakspeak.com/resources/grammar-rules/modal-verbs/present-probability-must-cant-may-might-could" TargetMode="External"/><Relationship Id="rId12" Type="http://schemas.openxmlformats.org/officeDocument/2006/relationships/hyperlink" Target="http://speakspeak.com/resources/grammar-rules/modal-verbs/modal-verbs-and-negativ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eakspeak.com/resources/english-grammar-rules/modal-verbs/modal-verbs-to-express-permission" TargetMode="External"/><Relationship Id="rId11" Type="http://schemas.openxmlformats.org/officeDocument/2006/relationships/hyperlink" Target="http://speakspeak.com/resources/grammar-rules/modal-verbs/modal-verbs-in-the-past" TargetMode="External"/><Relationship Id="rId5" Type="http://schemas.openxmlformats.org/officeDocument/2006/relationships/hyperlink" Target="http://speakspeak.com/resources/english-grammar-rules/modal-verbs/modal-verbs-to-express-ability" TargetMode="External"/><Relationship Id="rId15" Type="http://schemas.openxmlformats.org/officeDocument/2006/relationships/theme" Target="theme/theme1.xml"/><Relationship Id="rId10" Type="http://schemas.openxmlformats.org/officeDocument/2006/relationships/hyperlink" Target="http://speakspeak.com/resources/grammar-rules/modal-verbs/should-have-to-express-unfulfilled-past-obligation" TargetMode="External"/><Relationship Id="rId4" Type="http://schemas.openxmlformats.org/officeDocument/2006/relationships/webSettings" Target="webSettings.xml"/><Relationship Id="rId9" Type="http://schemas.openxmlformats.org/officeDocument/2006/relationships/hyperlink" Target="http://speakspeak.com/resources/grammar-rules/modal-verbs/should-to-express-obligation"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2014</Words>
  <Characters>11081</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Díaz -SEK Catalunya-</dc:creator>
  <cp:keywords/>
  <dc:description/>
  <cp:lastModifiedBy>cdiaz</cp:lastModifiedBy>
  <cp:revision>2</cp:revision>
  <dcterms:created xsi:type="dcterms:W3CDTF">2014-04-06T14:20:00Z</dcterms:created>
  <dcterms:modified xsi:type="dcterms:W3CDTF">2014-04-06T14:20:00Z</dcterms:modified>
</cp:coreProperties>
</file>